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150111" w14:textId="77777777" w:rsidR="00F05B35" w:rsidRDefault="00F05B35">
      <w:r w:rsidRPr="000650A8">
        <w:rPr>
          <w:rFonts w:ascii="Times" w:hAnsi="Times"/>
          <w:noProof/>
          <w:color w:val="0000FF"/>
          <w:sz w:val="20"/>
          <w:szCs w:val="20"/>
          <w:lang w:val="es-ES" w:eastAsia="es-ES"/>
        </w:rPr>
        <w:drawing>
          <wp:anchor distT="0" distB="0" distL="114300" distR="114300" simplePos="0" relativeHeight="251659264" behindDoc="0" locked="0" layoutInCell="1" allowOverlap="1" wp14:anchorId="1ACA00E3" wp14:editId="5290D589">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16D6C7BD" w14:textId="77777777" w:rsidR="00F05B35" w:rsidRDefault="00F05B35" w:rsidP="00F05B35">
      <w:pPr>
        <w:rPr>
          <w:rFonts w:ascii="Arial" w:hAnsi="Arial" w:cs="Arial"/>
          <w:color w:val="0000FF"/>
          <w:sz w:val="20"/>
          <w:szCs w:val="20"/>
        </w:rPr>
      </w:pPr>
    </w:p>
    <w:p w14:paraId="48B959FA" w14:textId="77777777" w:rsidR="00F05B35" w:rsidRDefault="00F05B35" w:rsidP="00F05B35">
      <w:pPr>
        <w:rPr>
          <w:rFonts w:ascii="Arial" w:hAnsi="Arial" w:cs="Arial"/>
          <w:color w:val="0000FF"/>
          <w:sz w:val="20"/>
          <w:szCs w:val="20"/>
        </w:rPr>
      </w:pPr>
    </w:p>
    <w:p w14:paraId="09BDAE21" w14:textId="77777777" w:rsidR="00F05B35" w:rsidRDefault="00F05B35" w:rsidP="00F05B35">
      <w:pPr>
        <w:rPr>
          <w:rFonts w:ascii="Arial" w:hAnsi="Arial" w:cs="Arial"/>
          <w:color w:val="0000FF"/>
          <w:sz w:val="20"/>
          <w:szCs w:val="20"/>
        </w:rPr>
      </w:pPr>
    </w:p>
    <w:p w14:paraId="4CCDE774" w14:textId="77777777" w:rsidR="00F05B35" w:rsidRDefault="00F05B35" w:rsidP="00F05B35">
      <w:pPr>
        <w:rPr>
          <w:rFonts w:ascii="Arial" w:hAnsi="Arial" w:cs="Arial"/>
          <w:color w:val="0000FF"/>
          <w:sz w:val="20"/>
          <w:szCs w:val="20"/>
        </w:rPr>
      </w:pPr>
    </w:p>
    <w:p w14:paraId="12352137" w14:textId="77777777" w:rsidR="00F05B35" w:rsidRDefault="00F05B35" w:rsidP="00F05B35">
      <w:pPr>
        <w:rPr>
          <w:rFonts w:ascii="Arial" w:hAnsi="Arial" w:cs="Arial"/>
          <w:color w:val="0000FF"/>
          <w:sz w:val="20"/>
          <w:szCs w:val="20"/>
        </w:rPr>
      </w:pPr>
    </w:p>
    <w:p w14:paraId="1B47E6D1" w14:textId="77777777" w:rsidR="00F05B35" w:rsidRDefault="00F05B35" w:rsidP="00F05B35">
      <w:pPr>
        <w:rPr>
          <w:rFonts w:ascii="Arial" w:hAnsi="Arial" w:cs="Arial"/>
          <w:color w:val="0000FF"/>
          <w:sz w:val="20"/>
          <w:szCs w:val="20"/>
        </w:rPr>
      </w:pPr>
    </w:p>
    <w:p w14:paraId="306E9D5E" w14:textId="77777777"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1E97F6E4"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5C1CD1EA" w14:textId="77777777" w:rsidTr="00F05B35">
        <w:tc>
          <w:tcPr>
            <w:tcW w:w="3554" w:type="dxa"/>
            <w:tcBorders>
              <w:top w:val="double" w:sz="4" w:space="0" w:color="auto"/>
              <w:left w:val="double" w:sz="4" w:space="0" w:color="auto"/>
              <w:right w:val="single" w:sz="4" w:space="0" w:color="auto"/>
            </w:tcBorders>
            <w:vAlign w:val="center"/>
          </w:tcPr>
          <w:p w14:paraId="46E75734"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34093F95" w14:textId="77777777" w:rsidR="00F05B35" w:rsidRPr="00BB184C" w:rsidRDefault="000712E2" w:rsidP="009623BE">
            <w:pPr>
              <w:pStyle w:val="BodyTextIndent"/>
              <w:ind w:left="0" w:firstLine="0"/>
              <w:jc w:val="center"/>
              <w:rPr>
                <w:rFonts w:ascii="Arial" w:hAnsi="Arial" w:cs="Arial"/>
                <w:b/>
                <w:bCs/>
                <w:sz w:val="28"/>
                <w:szCs w:val="28"/>
              </w:rPr>
            </w:pPr>
            <w:r w:rsidRPr="00BB184C">
              <w:rPr>
                <w:rFonts w:ascii="Arial" w:hAnsi="Arial" w:cs="Arial"/>
                <w:b/>
                <w:bCs/>
                <w:color w:val="000000" w:themeColor="text1"/>
                <w:sz w:val="28"/>
                <w:szCs w:val="28"/>
              </w:rPr>
              <w:t>2020.007P</w:t>
            </w:r>
          </w:p>
        </w:tc>
        <w:tc>
          <w:tcPr>
            <w:tcW w:w="709" w:type="dxa"/>
            <w:tcBorders>
              <w:top w:val="double" w:sz="4" w:space="0" w:color="auto"/>
              <w:left w:val="single" w:sz="4" w:space="0" w:color="auto"/>
              <w:right w:val="double" w:sz="4" w:space="0" w:color="auto"/>
            </w:tcBorders>
            <w:vAlign w:val="center"/>
          </w:tcPr>
          <w:p w14:paraId="61D8FADD" w14:textId="77777777" w:rsidR="00F05B35" w:rsidRPr="009320C8" w:rsidRDefault="00F05B35" w:rsidP="009623BE">
            <w:pPr>
              <w:pStyle w:val="BodyTextIndent"/>
              <w:ind w:left="0" w:firstLine="0"/>
              <w:rPr>
                <w:rFonts w:ascii="Arial" w:hAnsi="Arial" w:cs="Arial"/>
              </w:rPr>
            </w:pPr>
          </w:p>
        </w:tc>
      </w:tr>
      <w:tr w:rsidR="00F05B35" w:rsidRPr="009320C8" w14:paraId="2423E4A1" w14:textId="77777777" w:rsidTr="00F05B35">
        <w:tc>
          <w:tcPr>
            <w:tcW w:w="9072" w:type="dxa"/>
            <w:gridSpan w:val="3"/>
            <w:tcBorders>
              <w:left w:val="double" w:sz="4" w:space="0" w:color="auto"/>
              <w:right w:val="double" w:sz="4" w:space="0" w:color="auto"/>
            </w:tcBorders>
          </w:tcPr>
          <w:p w14:paraId="58ADF1D9" w14:textId="2345A719" w:rsidR="00F05B35" w:rsidRPr="00017CE4" w:rsidRDefault="00017CE4" w:rsidP="000712E2">
            <w:pPr>
              <w:spacing w:before="120"/>
              <w:rPr>
                <w:rFonts w:ascii="Arial" w:hAnsi="Arial" w:cs="Arial"/>
                <w:sz w:val="20"/>
              </w:rPr>
            </w:pPr>
            <w:r>
              <w:rPr>
                <w:rFonts w:ascii="Arial" w:hAnsi="Arial" w:cs="Arial"/>
                <w:b/>
              </w:rPr>
              <w:t>Short title:</w:t>
            </w:r>
            <w:r w:rsidR="000712E2">
              <w:rPr>
                <w:rFonts w:ascii="Arial" w:hAnsi="Arial" w:cs="Arial"/>
                <w:b/>
              </w:rPr>
              <w:t xml:space="preserve"> </w:t>
            </w:r>
            <w:r w:rsidR="00D37B70">
              <w:rPr>
                <w:rFonts w:ascii="Arial" w:hAnsi="Arial" w:cs="Arial"/>
                <w:sz w:val="20"/>
              </w:rPr>
              <w:t xml:space="preserve">Create </w:t>
            </w:r>
            <w:r w:rsidR="000712E2">
              <w:rPr>
                <w:rFonts w:ascii="Arial" w:hAnsi="Arial" w:cs="Arial"/>
                <w:sz w:val="20"/>
              </w:rPr>
              <w:t>one</w:t>
            </w:r>
            <w:r w:rsidRPr="00583E31">
              <w:rPr>
                <w:rFonts w:ascii="Arial" w:hAnsi="Arial" w:cs="Arial"/>
                <w:sz w:val="20"/>
              </w:rPr>
              <w:t xml:space="preserve"> species in the genus </w:t>
            </w:r>
            <w:r w:rsidR="008F5BF0" w:rsidRPr="008F5BF0">
              <w:rPr>
                <w:rFonts w:ascii="Arial" w:hAnsi="Arial" w:cs="Arial"/>
                <w:i/>
                <w:sz w:val="20"/>
              </w:rPr>
              <w:t>Deltasatellite</w:t>
            </w:r>
            <w:r w:rsidR="00D37B70">
              <w:rPr>
                <w:rFonts w:ascii="Arial" w:hAnsi="Arial" w:cs="Arial"/>
                <w:sz w:val="20"/>
              </w:rPr>
              <w:t xml:space="preserve"> </w:t>
            </w:r>
            <w:r>
              <w:rPr>
                <w:rFonts w:ascii="Arial" w:hAnsi="Arial" w:cs="Arial"/>
                <w:sz w:val="20"/>
              </w:rPr>
              <w:t>(</w:t>
            </w:r>
            <w:r w:rsidR="00D37B70" w:rsidRPr="008F5BF0">
              <w:rPr>
                <w:rFonts w:ascii="Arial" w:hAnsi="Arial" w:cs="Arial"/>
                <w:i/>
                <w:sz w:val="20"/>
              </w:rPr>
              <w:t>Tolecusatellitida</w:t>
            </w:r>
            <w:r w:rsidR="00D37B70">
              <w:rPr>
                <w:rFonts w:ascii="Arial" w:hAnsi="Arial" w:cs="Arial"/>
                <w:sz w:val="20"/>
              </w:rPr>
              <w:t>e</w:t>
            </w:r>
            <w:r>
              <w:rPr>
                <w:rFonts w:ascii="Arial" w:hAnsi="Arial" w:cs="Arial"/>
                <w:sz w:val="20"/>
              </w:rPr>
              <w:t>)</w:t>
            </w:r>
          </w:p>
        </w:tc>
      </w:tr>
      <w:tr w:rsidR="00F05B35" w:rsidRPr="001E492D" w14:paraId="6E7FB132"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1006C351" w14:textId="77777777" w:rsidR="00F05B35" w:rsidRPr="00121243" w:rsidRDefault="00F05B35" w:rsidP="009623BE">
            <w:pPr>
              <w:rPr>
                <w:rFonts w:ascii="Arial" w:hAnsi="Arial" w:cs="Arial"/>
                <w:b/>
                <w:sz w:val="22"/>
                <w:szCs w:val="22"/>
              </w:rPr>
            </w:pPr>
          </w:p>
        </w:tc>
      </w:tr>
    </w:tbl>
    <w:p w14:paraId="33BDC2E7" w14:textId="77777777" w:rsidR="000712E2" w:rsidRDefault="000712E2" w:rsidP="007B1846">
      <w:pPr>
        <w:spacing w:before="120" w:after="120"/>
        <w:rPr>
          <w:rFonts w:ascii="Arial" w:hAnsi="Arial" w:cs="Arial"/>
          <w:b/>
        </w:rPr>
      </w:pPr>
    </w:p>
    <w:p w14:paraId="11EAD596" w14:textId="77777777"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rsidRPr="00FE4311" w14:paraId="792F3E5A" w14:textId="77777777" w:rsidTr="00F05B35">
        <w:tc>
          <w:tcPr>
            <w:tcW w:w="4368" w:type="dxa"/>
          </w:tcPr>
          <w:p w14:paraId="7910A1C6" w14:textId="77777777" w:rsidR="0079722B" w:rsidRPr="008366A5" w:rsidRDefault="00170D73">
            <w:pPr>
              <w:rPr>
                <w:rFonts w:ascii="Arial" w:hAnsi="Arial" w:cs="Arial"/>
                <w:sz w:val="22"/>
                <w:szCs w:val="22"/>
                <w:lang w:val="es-ES"/>
              </w:rPr>
            </w:pPr>
            <w:r w:rsidRPr="008366A5">
              <w:rPr>
                <w:rFonts w:ascii="Arial" w:hAnsi="Arial" w:cs="Arial"/>
                <w:sz w:val="22"/>
                <w:szCs w:val="22"/>
                <w:lang w:val="es-ES"/>
              </w:rPr>
              <w:t>Fiallo-Olivé E</w:t>
            </w:r>
            <w:r w:rsidR="002F4066">
              <w:rPr>
                <w:rFonts w:ascii="Arial" w:hAnsi="Arial" w:cs="Arial"/>
                <w:sz w:val="22"/>
                <w:szCs w:val="22"/>
                <w:lang w:val="es-ES"/>
              </w:rPr>
              <w:t xml:space="preserve">, </w:t>
            </w:r>
            <w:r w:rsidR="0079722B">
              <w:rPr>
                <w:rFonts w:ascii="Arial" w:hAnsi="Arial" w:cs="Arial"/>
                <w:sz w:val="22"/>
                <w:szCs w:val="22"/>
                <w:lang w:val="es-ES"/>
              </w:rPr>
              <w:t>Navas-Castillo J</w:t>
            </w:r>
          </w:p>
          <w:p w14:paraId="0E1B114F" w14:textId="77777777" w:rsidR="00121243" w:rsidRPr="008366A5" w:rsidRDefault="00121243">
            <w:pPr>
              <w:rPr>
                <w:rFonts w:ascii="Arial" w:hAnsi="Arial" w:cs="Arial"/>
                <w:sz w:val="22"/>
                <w:szCs w:val="22"/>
                <w:lang w:val="es-ES"/>
              </w:rPr>
            </w:pPr>
          </w:p>
          <w:p w14:paraId="3F73B839" w14:textId="77777777" w:rsidR="00162EE2" w:rsidRPr="00162EE2" w:rsidRDefault="00574BF9" w:rsidP="00162EE2">
            <w:pPr>
              <w:rPr>
                <w:rFonts w:ascii="Arial" w:hAnsi="Arial" w:cs="Arial"/>
                <w:sz w:val="22"/>
                <w:szCs w:val="22"/>
              </w:rPr>
            </w:pPr>
            <w:r>
              <w:rPr>
                <w:rFonts w:ascii="Arial" w:hAnsi="Arial" w:cs="Arial"/>
                <w:sz w:val="22"/>
                <w:szCs w:val="22"/>
              </w:rPr>
              <w:t xml:space="preserve">On behalf </w:t>
            </w:r>
            <w:r w:rsidR="00162EE2" w:rsidRPr="00162EE2">
              <w:rPr>
                <w:rFonts w:ascii="Arial" w:hAnsi="Arial" w:cs="Arial"/>
                <w:sz w:val="22"/>
                <w:szCs w:val="22"/>
              </w:rPr>
              <w:t xml:space="preserve">of the </w:t>
            </w:r>
            <w:r w:rsidR="00162EE2" w:rsidRPr="00CD56C3">
              <w:rPr>
                <w:rFonts w:ascii="Arial" w:hAnsi="Arial" w:cs="Arial"/>
                <w:i/>
                <w:sz w:val="22"/>
                <w:szCs w:val="22"/>
              </w:rPr>
              <w:t>Geminiviridae</w:t>
            </w:r>
            <w:r w:rsidR="00162EE2" w:rsidRPr="00162EE2">
              <w:rPr>
                <w:rFonts w:ascii="Arial" w:hAnsi="Arial" w:cs="Arial"/>
                <w:sz w:val="22"/>
                <w:szCs w:val="22"/>
              </w:rPr>
              <w:t xml:space="preserve"> and </w:t>
            </w:r>
            <w:r w:rsidR="00162EE2" w:rsidRPr="00CD56C3">
              <w:rPr>
                <w:rFonts w:ascii="Arial" w:hAnsi="Arial" w:cs="Arial"/>
                <w:i/>
                <w:sz w:val="22"/>
                <w:szCs w:val="22"/>
              </w:rPr>
              <w:t>Tolecusatellitidae</w:t>
            </w:r>
            <w:r w:rsidR="00162EE2" w:rsidRPr="00162EE2">
              <w:rPr>
                <w:rFonts w:ascii="Arial" w:hAnsi="Arial" w:cs="Arial"/>
                <w:sz w:val="22"/>
                <w:szCs w:val="22"/>
              </w:rPr>
              <w:t xml:space="preserve"> SG</w:t>
            </w:r>
          </w:p>
        </w:tc>
        <w:tc>
          <w:tcPr>
            <w:tcW w:w="4704" w:type="dxa"/>
          </w:tcPr>
          <w:p w14:paraId="556F4935" w14:textId="0D96DA3F" w:rsidR="00170D73" w:rsidRPr="00162EE2" w:rsidRDefault="00170D73">
            <w:pPr>
              <w:rPr>
                <w:rFonts w:ascii="Arial" w:hAnsi="Arial" w:cs="Arial"/>
                <w:sz w:val="22"/>
                <w:szCs w:val="22"/>
              </w:rPr>
            </w:pPr>
            <w:r w:rsidRPr="000712E2">
              <w:rPr>
                <w:rFonts w:ascii="Arial" w:hAnsi="Arial" w:cs="Arial"/>
                <w:sz w:val="22"/>
                <w:szCs w:val="22"/>
              </w:rPr>
              <w:t>efiallo@eelm.csic.es</w:t>
            </w:r>
            <w:r w:rsidR="005348D1">
              <w:rPr>
                <w:rFonts w:ascii="Arial" w:hAnsi="Arial" w:cs="Arial"/>
                <w:sz w:val="22"/>
                <w:szCs w:val="22"/>
              </w:rPr>
              <w:t>;</w:t>
            </w:r>
          </w:p>
          <w:p w14:paraId="295862AD" w14:textId="77777777" w:rsidR="00170D73" w:rsidRPr="00162EE2" w:rsidRDefault="0079722B">
            <w:pPr>
              <w:rPr>
                <w:rFonts w:ascii="Arial" w:hAnsi="Arial" w:cs="Arial"/>
                <w:sz w:val="22"/>
                <w:szCs w:val="22"/>
              </w:rPr>
            </w:pPr>
            <w:r w:rsidRPr="000712E2">
              <w:rPr>
                <w:rFonts w:ascii="Arial" w:hAnsi="Arial" w:cs="Arial"/>
                <w:sz w:val="22"/>
                <w:szCs w:val="22"/>
              </w:rPr>
              <w:t>jnavas@eelm.csic.es</w:t>
            </w:r>
          </w:p>
          <w:p w14:paraId="3ECE5A51" w14:textId="77777777" w:rsidR="0079722B" w:rsidRPr="00162EE2" w:rsidRDefault="0079722B">
            <w:pPr>
              <w:rPr>
                <w:rFonts w:ascii="Arial" w:hAnsi="Arial" w:cs="Arial"/>
                <w:sz w:val="22"/>
                <w:szCs w:val="22"/>
              </w:rPr>
            </w:pPr>
          </w:p>
          <w:p w14:paraId="0D6BBC9B" w14:textId="77777777" w:rsidR="00170D73" w:rsidRPr="00162EE2" w:rsidRDefault="00170D73">
            <w:pPr>
              <w:rPr>
                <w:rFonts w:ascii="Arial" w:hAnsi="Arial" w:cs="Arial"/>
                <w:sz w:val="22"/>
                <w:szCs w:val="22"/>
              </w:rPr>
            </w:pPr>
          </w:p>
        </w:tc>
      </w:tr>
    </w:tbl>
    <w:p w14:paraId="2477FDCE" w14:textId="77777777" w:rsidR="000712E2" w:rsidRDefault="000712E2" w:rsidP="007B1846">
      <w:pPr>
        <w:spacing w:before="120" w:after="120"/>
        <w:rPr>
          <w:rFonts w:ascii="Arial" w:hAnsi="Arial" w:cs="Arial"/>
          <w:b/>
        </w:rPr>
      </w:pPr>
    </w:p>
    <w:p w14:paraId="2A508C19" w14:textId="77777777"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0712E2" w14:paraId="4FCC51A8" w14:textId="77777777" w:rsidTr="00F05B35">
        <w:tc>
          <w:tcPr>
            <w:tcW w:w="9072" w:type="dxa"/>
          </w:tcPr>
          <w:p w14:paraId="6F1B60C3" w14:textId="77777777" w:rsidR="00327677" w:rsidRPr="00170D73" w:rsidRDefault="00170D73">
            <w:pPr>
              <w:rPr>
                <w:rFonts w:ascii="Arial" w:hAnsi="Arial" w:cs="Arial"/>
                <w:sz w:val="22"/>
                <w:szCs w:val="22"/>
                <w:lang w:val="es-ES"/>
              </w:rPr>
            </w:pPr>
            <w:r w:rsidRPr="00170D73">
              <w:rPr>
                <w:rFonts w:ascii="Arial" w:hAnsi="Arial" w:cs="Arial"/>
                <w:sz w:val="22"/>
                <w:szCs w:val="22"/>
                <w:lang w:val="es-ES"/>
              </w:rPr>
              <w:t>Instituto de Hortofruticultura Subtropical y M</w:t>
            </w:r>
            <w:r>
              <w:rPr>
                <w:rFonts w:ascii="Arial" w:hAnsi="Arial" w:cs="Arial"/>
                <w:sz w:val="22"/>
                <w:szCs w:val="22"/>
                <w:lang w:val="es-ES"/>
              </w:rPr>
              <w:t>editerránea “La Mayora” (IHSM-CSIC-UMA). Algarrob</w:t>
            </w:r>
            <w:r w:rsidR="008F5BF0">
              <w:rPr>
                <w:rFonts w:ascii="Arial" w:hAnsi="Arial" w:cs="Arial"/>
                <w:sz w:val="22"/>
                <w:szCs w:val="22"/>
                <w:lang w:val="es-ES"/>
              </w:rPr>
              <w:t>o-Costa, Málaga, Spain [EFO</w:t>
            </w:r>
            <w:r w:rsidR="00574BF9">
              <w:rPr>
                <w:rFonts w:ascii="Arial" w:hAnsi="Arial" w:cs="Arial"/>
                <w:sz w:val="22"/>
                <w:szCs w:val="22"/>
                <w:lang w:val="es-ES"/>
              </w:rPr>
              <w:t>, JNC</w:t>
            </w:r>
            <w:r>
              <w:rPr>
                <w:rFonts w:ascii="Arial" w:hAnsi="Arial" w:cs="Arial"/>
                <w:sz w:val="22"/>
                <w:szCs w:val="22"/>
                <w:lang w:val="es-ES"/>
              </w:rPr>
              <w:t>]</w:t>
            </w:r>
          </w:p>
          <w:p w14:paraId="085C1633" w14:textId="77777777" w:rsidR="00F05B35" w:rsidRPr="00170D73" w:rsidRDefault="00F05B35">
            <w:pPr>
              <w:rPr>
                <w:rFonts w:ascii="Arial" w:hAnsi="Arial" w:cs="Arial"/>
                <w:sz w:val="22"/>
                <w:szCs w:val="22"/>
                <w:lang w:val="es-ES"/>
              </w:rPr>
            </w:pPr>
          </w:p>
        </w:tc>
      </w:tr>
    </w:tbl>
    <w:p w14:paraId="6C657D89" w14:textId="77777777" w:rsidR="000712E2" w:rsidRDefault="000712E2" w:rsidP="007B1846">
      <w:pPr>
        <w:spacing w:before="120" w:after="120"/>
        <w:rPr>
          <w:rFonts w:ascii="Arial" w:hAnsi="Arial" w:cs="Arial"/>
          <w:b/>
        </w:rPr>
      </w:pPr>
    </w:p>
    <w:p w14:paraId="0C8DD301" w14:textId="77777777"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2F4066" w14:paraId="54F300FB" w14:textId="77777777" w:rsidTr="00F05B35">
        <w:tc>
          <w:tcPr>
            <w:tcW w:w="9072" w:type="dxa"/>
          </w:tcPr>
          <w:p w14:paraId="37E485EF" w14:textId="77777777" w:rsidR="00121243" w:rsidRPr="000712E2" w:rsidRDefault="00170D73">
            <w:pPr>
              <w:rPr>
                <w:rFonts w:ascii="Arial" w:hAnsi="Arial" w:cs="Arial"/>
                <w:sz w:val="22"/>
                <w:szCs w:val="22"/>
                <w:lang w:val="pt-BR"/>
              </w:rPr>
            </w:pPr>
            <w:r w:rsidRPr="000712E2">
              <w:rPr>
                <w:rFonts w:ascii="Arial" w:hAnsi="Arial" w:cs="Arial"/>
                <w:sz w:val="22"/>
                <w:szCs w:val="22"/>
                <w:lang w:val="pt-BR"/>
              </w:rPr>
              <w:t>Fiallo-Olivé E</w:t>
            </w:r>
            <w:r w:rsidR="000712E2" w:rsidRPr="000712E2">
              <w:rPr>
                <w:rFonts w:ascii="Arial" w:hAnsi="Arial" w:cs="Arial"/>
                <w:sz w:val="22"/>
                <w:szCs w:val="22"/>
                <w:lang w:val="pt-BR"/>
              </w:rPr>
              <w:t xml:space="preserve"> (efiallo@eelm.csic.es</w:t>
            </w:r>
            <w:r w:rsidR="000712E2">
              <w:rPr>
                <w:rFonts w:ascii="Arial" w:hAnsi="Arial" w:cs="Arial"/>
                <w:sz w:val="22"/>
                <w:szCs w:val="22"/>
                <w:lang w:val="pt-BR"/>
              </w:rPr>
              <w:t>)</w:t>
            </w:r>
          </w:p>
        </w:tc>
      </w:tr>
    </w:tbl>
    <w:p w14:paraId="09799140" w14:textId="77777777" w:rsidR="000712E2" w:rsidRDefault="000712E2" w:rsidP="007B1846">
      <w:pPr>
        <w:spacing w:before="120" w:after="120"/>
        <w:rPr>
          <w:rFonts w:ascii="Arial" w:hAnsi="Arial" w:cs="Arial"/>
          <w:b/>
          <w:lang w:val="pt-BR"/>
        </w:rPr>
      </w:pPr>
    </w:p>
    <w:p w14:paraId="17C60597" w14:textId="77777777"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121243" w14:paraId="3F0857BF" w14:textId="77777777" w:rsidTr="00F05B35">
        <w:tc>
          <w:tcPr>
            <w:tcW w:w="9072" w:type="dxa"/>
          </w:tcPr>
          <w:p w14:paraId="22D13452" w14:textId="77777777" w:rsidR="00F05B35" w:rsidRPr="00121243" w:rsidRDefault="00CD155E" w:rsidP="00F05B35">
            <w:pPr>
              <w:rPr>
                <w:rFonts w:ascii="Arial" w:hAnsi="Arial" w:cs="Arial"/>
                <w:sz w:val="22"/>
                <w:szCs w:val="22"/>
              </w:rPr>
            </w:pPr>
            <w:r w:rsidRPr="00CD155E">
              <w:rPr>
                <w:rFonts w:ascii="Arial" w:hAnsi="Arial" w:cs="Arial"/>
                <w:i/>
                <w:sz w:val="22"/>
                <w:szCs w:val="22"/>
              </w:rPr>
              <w:t>Geminiviridae</w:t>
            </w:r>
            <w:r w:rsidRPr="00CD155E">
              <w:rPr>
                <w:rFonts w:ascii="Arial" w:hAnsi="Arial" w:cs="Arial"/>
                <w:sz w:val="22"/>
                <w:szCs w:val="22"/>
              </w:rPr>
              <w:t xml:space="preserve"> and </w:t>
            </w:r>
            <w:r w:rsidRPr="00CD155E">
              <w:rPr>
                <w:rFonts w:ascii="Arial" w:hAnsi="Arial" w:cs="Arial"/>
                <w:i/>
                <w:sz w:val="22"/>
                <w:szCs w:val="22"/>
              </w:rPr>
              <w:t>Tolecusatellitidae</w:t>
            </w:r>
            <w:r w:rsidRPr="00CD155E">
              <w:rPr>
                <w:rFonts w:ascii="Arial" w:hAnsi="Arial" w:cs="Arial"/>
                <w:sz w:val="22"/>
                <w:szCs w:val="22"/>
              </w:rPr>
              <w:t xml:space="preserve"> Study Group</w:t>
            </w:r>
          </w:p>
          <w:p w14:paraId="4ED0E5AF" w14:textId="77777777" w:rsidR="00F05B35" w:rsidRPr="00121243" w:rsidRDefault="00F05B35" w:rsidP="00F05B35">
            <w:pPr>
              <w:rPr>
                <w:rFonts w:ascii="Arial" w:hAnsi="Arial" w:cs="Arial"/>
                <w:sz w:val="22"/>
                <w:szCs w:val="22"/>
              </w:rPr>
            </w:pPr>
          </w:p>
        </w:tc>
      </w:tr>
    </w:tbl>
    <w:p w14:paraId="3E1B06D0" w14:textId="77777777" w:rsidR="000712E2" w:rsidRDefault="000712E2" w:rsidP="00F05B35">
      <w:pPr>
        <w:spacing w:before="120" w:after="120"/>
        <w:rPr>
          <w:rFonts w:ascii="Arial" w:hAnsi="Arial" w:cs="Arial"/>
          <w:b/>
        </w:rPr>
      </w:pPr>
    </w:p>
    <w:p w14:paraId="2DE13DE5" w14:textId="77777777" w:rsidR="00F05B35" w:rsidRDefault="00F05B35" w:rsidP="00F05B35">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F05B35" w:rsidRPr="00121243" w14:paraId="19337E73" w14:textId="77777777" w:rsidTr="00F05B35">
        <w:tc>
          <w:tcPr>
            <w:tcW w:w="9072" w:type="dxa"/>
          </w:tcPr>
          <w:p w14:paraId="351035FC" w14:textId="77777777" w:rsidR="00F05B35" w:rsidRPr="00121243" w:rsidRDefault="00F05B35" w:rsidP="00F05B35">
            <w:pPr>
              <w:rPr>
                <w:rFonts w:ascii="Arial" w:hAnsi="Arial" w:cs="Arial"/>
                <w:sz w:val="22"/>
                <w:szCs w:val="22"/>
              </w:rPr>
            </w:pPr>
          </w:p>
          <w:p w14:paraId="49F3DC70" w14:textId="77777777" w:rsidR="00F05B35" w:rsidRPr="00121243" w:rsidRDefault="00F05B35" w:rsidP="00F05B35">
            <w:pPr>
              <w:rPr>
                <w:rFonts w:ascii="Arial" w:hAnsi="Arial" w:cs="Arial"/>
                <w:sz w:val="22"/>
                <w:szCs w:val="22"/>
              </w:rPr>
            </w:pPr>
          </w:p>
          <w:p w14:paraId="2B5C9100" w14:textId="77777777" w:rsidR="00F05B35" w:rsidRPr="00121243" w:rsidRDefault="00F05B35" w:rsidP="00F05B35">
            <w:pPr>
              <w:rPr>
                <w:rFonts w:ascii="Arial" w:hAnsi="Arial" w:cs="Arial"/>
                <w:sz w:val="22"/>
                <w:szCs w:val="22"/>
              </w:rPr>
            </w:pPr>
          </w:p>
        </w:tc>
      </w:tr>
    </w:tbl>
    <w:p w14:paraId="6786C642" w14:textId="77777777" w:rsidR="000712E2" w:rsidRDefault="000712E2" w:rsidP="00F05B35">
      <w:pPr>
        <w:spacing w:before="120" w:after="120"/>
        <w:rPr>
          <w:rFonts w:ascii="Arial" w:hAnsi="Arial" w:cs="Arial"/>
          <w:b/>
        </w:rPr>
      </w:pPr>
    </w:p>
    <w:p w14:paraId="3870D2EE" w14:textId="77777777" w:rsidR="00F05B35" w:rsidRDefault="000712E2" w:rsidP="00F05B35">
      <w:pPr>
        <w:spacing w:before="120" w:after="120"/>
        <w:rPr>
          <w:rFonts w:ascii="Arial" w:hAnsi="Arial" w:cs="Arial"/>
          <w:b/>
        </w:rPr>
      </w:pPr>
      <w:r>
        <w:rPr>
          <w:rFonts w:ascii="Arial" w:hAnsi="Arial" w:cs="Arial"/>
          <w:b/>
        </w:rPr>
        <w:t>A</w:t>
      </w:r>
      <w:r w:rsidR="00F05B35" w:rsidRPr="009320C8">
        <w:rPr>
          <w:rFonts w:ascii="Arial" w:hAnsi="Arial" w:cs="Arial"/>
          <w:b/>
        </w:rPr>
        <w:t>uthor</w:t>
      </w:r>
      <w:r w:rsidR="00F05B35">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0808D219" w14:textId="77777777" w:rsidTr="004609D1">
        <w:tc>
          <w:tcPr>
            <w:tcW w:w="2693" w:type="dxa"/>
          </w:tcPr>
          <w:p w14:paraId="5B58BF17" w14:textId="77777777"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76A7ABE5" w14:textId="77777777" w:rsidR="004609D1" w:rsidRDefault="004609D1" w:rsidP="00F05B35">
            <w:r w:rsidRPr="002E2BEA">
              <w:rPr>
                <w:rFonts w:ascii="Arial" w:hAnsi="Arial" w:cs="Arial"/>
                <w:b/>
                <w:bCs/>
                <w:color w:val="000000"/>
                <w:sz w:val="22"/>
                <w:szCs w:val="22"/>
              </w:rPr>
              <w:t>Person from whom the name is derived</w:t>
            </w:r>
          </w:p>
        </w:tc>
        <w:tc>
          <w:tcPr>
            <w:tcW w:w="2977" w:type="dxa"/>
          </w:tcPr>
          <w:p w14:paraId="197A6887" w14:textId="7777777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43366C12" w14:textId="77777777" w:rsidTr="004609D1">
        <w:tc>
          <w:tcPr>
            <w:tcW w:w="2693" w:type="dxa"/>
          </w:tcPr>
          <w:p w14:paraId="5570AE65" w14:textId="77777777" w:rsidR="004609D1" w:rsidRPr="00121243" w:rsidRDefault="004609D1" w:rsidP="00F05B35">
            <w:pPr>
              <w:rPr>
                <w:rFonts w:ascii="Arial" w:hAnsi="Arial" w:cs="Arial"/>
                <w:sz w:val="22"/>
                <w:szCs w:val="22"/>
              </w:rPr>
            </w:pPr>
          </w:p>
        </w:tc>
        <w:tc>
          <w:tcPr>
            <w:tcW w:w="3402" w:type="dxa"/>
          </w:tcPr>
          <w:p w14:paraId="5EDF4410" w14:textId="77777777" w:rsidR="004609D1" w:rsidRPr="00121243" w:rsidRDefault="004609D1" w:rsidP="00F05B35">
            <w:pPr>
              <w:rPr>
                <w:rFonts w:ascii="Arial" w:hAnsi="Arial" w:cs="Arial"/>
                <w:sz w:val="22"/>
                <w:szCs w:val="22"/>
              </w:rPr>
            </w:pPr>
          </w:p>
        </w:tc>
        <w:tc>
          <w:tcPr>
            <w:tcW w:w="2977" w:type="dxa"/>
          </w:tcPr>
          <w:p w14:paraId="3642FED1" w14:textId="77777777" w:rsidR="004609D1" w:rsidRPr="00121243" w:rsidRDefault="004609D1" w:rsidP="00F05B35">
            <w:pPr>
              <w:rPr>
                <w:rFonts w:ascii="Arial" w:hAnsi="Arial" w:cs="Arial"/>
                <w:sz w:val="22"/>
                <w:szCs w:val="22"/>
              </w:rPr>
            </w:pPr>
          </w:p>
        </w:tc>
      </w:tr>
      <w:tr w:rsidR="004609D1" w:rsidRPr="00121243" w14:paraId="6A4D1BAB" w14:textId="77777777" w:rsidTr="004609D1">
        <w:tc>
          <w:tcPr>
            <w:tcW w:w="2693" w:type="dxa"/>
          </w:tcPr>
          <w:p w14:paraId="19DCC7B5" w14:textId="77777777" w:rsidR="004609D1" w:rsidRPr="00121243" w:rsidRDefault="004609D1" w:rsidP="00F05B35">
            <w:pPr>
              <w:rPr>
                <w:rFonts w:ascii="Arial" w:hAnsi="Arial" w:cs="Arial"/>
                <w:sz w:val="22"/>
                <w:szCs w:val="22"/>
              </w:rPr>
            </w:pPr>
          </w:p>
        </w:tc>
        <w:tc>
          <w:tcPr>
            <w:tcW w:w="3402" w:type="dxa"/>
          </w:tcPr>
          <w:p w14:paraId="45E62413" w14:textId="77777777" w:rsidR="004609D1" w:rsidRPr="00121243" w:rsidRDefault="004609D1" w:rsidP="00F05B35">
            <w:pPr>
              <w:rPr>
                <w:rFonts w:ascii="Arial" w:hAnsi="Arial" w:cs="Arial"/>
                <w:sz w:val="22"/>
                <w:szCs w:val="22"/>
              </w:rPr>
            </w:pPr>
          </w:p>
        </w:tc>
        <w:tc>
          <w:tcPr>
            <w:tcW w:w="2977" w:type="dxa"/>
          </w:tcPr>
          <w:p w14:paraId="2902C505" w14:textId="77777777" w:rsidR="004609D1" w:rsidRPr="00121243" w:rsidRDefault="004609D1" w:rsidP="00F05B35">
            <w:pPr>
              <w:rPr>
                <w:rFonts w:ascii="Arial" w:hAnsi="Arial" w:cs="Arial"/>
                <w:sz w:val="22"/>
                <w:szCs w:val="22"/>
              </w:rPr>
            </w:pPr>
          </w:p>
        </w:tc>
      </w:tr>
      <w:tr w:rsidR="004609D1" w:rsidRPr="00121243" w14:paraId="30D5780E" w14:textId="77777777" w:rsidTr="004609D1">
        <w:tc>
          <w:tcPr>
            <w:tcW w:w="2693" w:type="dxa"/>
          </w:tcPr>
          <w:p w14:paraId="2B2B5A92" w14:textId="77777777" w:rsidR="004609D1" w:rsidRPr="00121243" w:rsidRDefault="004609D1" w:rsidP="00F05B35">
            <w:pPr>
              <w:rPr>
                <w:rFonts w:ascii="Arial" w:hAnsi="Arial" w:cs="Arial"/>
                <w:sz w:val="22"/>
                <w:szCs w:val="22"/>
              </w:rPr>
            </w:pPr>
          </w:p>
        </w:tc>
        <w:tc>
          <w:tcPr>
            <w:tcW w:w="3402" w:type="dxa"/>
          </w:tcPr>
          <w:p w14:paraId="393E58A6" w14:textId="77777777" w:rsidR="004609D1" w:rsidRPr="00121243" w:rsidRDefault="004609D1" w:rsidP="00F05B35">
            <w:pPr>
              <w:rPr>
                <w:rFonts w:ascii="Arial" w:hAnsi="Arial" w:cs="Arial"/>
                <w:sz w:val="22"/>
                <w:szCs w:val="22"/>
              </w:rPr>
            </w:pPr>
          </w:p>
        </w:tc>
        <w:tc>
          <w:tcPr>
            <w:tcW w:w="2977" w:type="dxa"/>
          </w:tcPr>
          <w:p w14:paraId="27DBA854" w14:textId="77777777" w:rsidR="004609D1" w:rsidRPr="00121243" w:rsidRDefault="004609D1" w:rsidP="00F05B35">
            <w:pPr>
              <w:rPr>
                <w:rFonts w:ascii="Arial" w:hAnsi="Arial" w:cs="Arial"/>
                <w:sz w:val="22"/>
                <w:szCs w:val="22"/>
              </w:rPr>
            </w:pPr>
          </w:p>
        </w:tc>
      </w:tr>
    </w:tbl>
    <w:p w14:paraId="086B8D40" w14:textId="77777777" w:rsidR="00F05B35" w:rsidRDefault="00F05B35" w:rsidP="00F05B35"/>
    <w:p w14:paraId="211693C3" w14:textId="77777777" w:rsidR="002F4066" w:rsidRDefault="002F4066" w:rsidP="00F05B35">
      <w:pPr>
        <w:rPr>
          <w:rFonts w:ascii="Arial" w:hAnsi="Arial" w:cs="Arial"/>
          <w:b/>
          <w:bCs/>
        </w:rPr>
      </w:pPr>
    </w:p>
    <w:p w14:paraId="7A2F6C90" w14:textId="77777777" w:rsidR="00F05B35" w:rsidRPr="00121243" w:rsidRDefault="00121243" w:rsidP="00F05B35">
      <w:pPr>
        <w:rPr>
          <w:rFonts w:ascii="Arial" w:hAnsi="Arial" w:cs="Arial"/>
          <w:b/>
          <w:bCs/>
        </w:rPr>
      </w:pPr>
      <w:r w:rsidRPr="00121243">
        <w:rPr>
          <w:rFonts w:ascii="Arial" w:hAnsi="Arial" w:cs="Arial"/>
          <w:b/>
          <w:bCs/>
        </w:rPr>
        <w:lastRenderedPageBreak/>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016C9864" w14:textId="77777777" w:rsidTr="00F05B35">
        <w:tc>
          <w:tcPr>
            <w:tcW w:w="4820" w:type="dxa"/>
          </w:tcPr>
          <w:p w14:paraId="0864D085" w14:textId="77777777"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1EA029B4" w14:textId="77777777" w:rsidR="00F05B35" w:rsidRPr="00121243" w:rsidRDefault="000712E2" w:rsidP="00F05B35">
            <w:pPr>
              <w:rPr>
                <w:sz w:val="22"/>
                <w:szCs w:val="22"/>
              </w:rPr>
            </w:pPr>
            <w:r>
              <w:rPr>
                <w:sz w:val="22"/>
                <w:szCs w:val="22"/>
              </w:rPr>
              <w:t>July 31, 2020</w:t>
            </w:r>
          </w:p>
        </w:tc>
      </w:tr>
      <w:tr w:rsidR="00F05B35" w:rsidRPr="00121243" w14:paraId="702AD20A" w14:textId="77777777" w:rsidTr="00F05B35">
        <w:tc>
          <w:tcPr>
            <w:tcW w:w="4820" w:type="dxa"/>
          </w:tcPr>
          <w:p w14:paraId="3E1ED812" w14:textId="77777777"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4053F6AB" w14:textId="77777777" w:rsidR="00F05B35" w:rsidRPr="00121243" w:rsidRDefault="00F05B35" w:rsidP="00F05B35">
            <w:pPr>
              <w:rPr>
                <w:sz w:val="22"/>
                <w:szCs w:val="22"/>
              </w:rPr>
            </w:pPr>
          </w:p>
        </w:tc>
      </w:tr>
    </w:tbl>
    <w:p w14:paraId="35C8B442" w14:textId="77777777" w:rsidR="000712E2" w:rsidRDefault="000712E2" w:rsidP="007B1846">
      <w:pPr>
        <w:spacing w:before="120" w:after="120"/>
        <w:rPr>
          <w:rFonts w:ascii="Arial" w:hAnsi="Arial" w:cs="Arial"/>
          <w:b/>
        </w:rPr>
      </w:pPr>
    </w:p>
    <w:p w14:paraId="6FB80DBB" w14:textId="77777777"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333599EE" w14:textId="77777777" w:rsidTr="00F05B35">
        <w:tc>
          <w:tcPr>
            <w:tcW w:w="9072" w:type="dxa"/>
          </w:tcPr>
          <w:p w14:paraId="02F3C343" w14:textId="77777777" w:rsidR="00F05B35" w:rsidRPr="00121243" w:rsidRDefault="00F05B35" w:rsidP="00F05B35">
            <w:pPr>
              <w:rPr>
                <w:rFonts w:ascii="Arial" w:hAnsi="Arial" w:cs="Arial"/>
                <w:sz w:val="22"/>
                <w:szCs w:val="22"/>
              </w:rPr>
            </w:pPr>
          </w:p>
          <w:p w14:paraId="5C968C6C" w14:textId="77777777" w:rsidR="00F05B35" w:rsidRPr="00121243" w:rsidRDefault="00F05B35" w:rsidP="00F05B35">
            <w:pPr>
              <w:rPr>
                <w:rFonts w:ascii="Arial" w:hAnsi="Arial" w:cs="Arial"/>
                <w:sz w:val="22"/>
                <w:szCs w:val="22"/>
              </w:rPr>
            </w:pPr>
          </w:p>
          <w:p w14:paraId="1695F616" w14:textId="77777777" w:rsidR="00F05B35" w:rsidRPr="00121243" w:rsidRDefault="00F05B35" w:rsidP="00F05B35">
            <w:pPr>
              <w:rPr>
                <w:rFonts w:ascii="Arial" w:hAnsi="Arial" w:cs="Arial"/>
                <w:sz w:val="22"/>
                <w:szCs w:val="22"/>
              </w:rPr>
            </w:pPr>
          </w:p>
          <w:p w14:paraId="120E7539" w14:textId="77777777" w:rsidR="00F05B35" w:rsidRPr="00121243" w:rsidRDefault="00F05B35" w:rsidP="00F05B35">
            <w:pPr>
              <w:rPr>
                <w:rFonts w:ascii="Arial" w:hAnsi="Arial" w:cs="Arial"/>
                <w:sz w:val="22"/>
                <w:szCs w:val="22"/>
              </w:rPr>
            </w:pPr>
          </w:p>
          <w:p w14:paraId="4FB3CD45" w14:textId="77777777" w:rsidR="00F05B35" w:rsidRPr="00121243" w:rsidRDefault="00F05B35" w:rsidP="00F05B35">
            <w:pPr>
              <w:rPr>
                <w:rFonts w:ascii="Arial" w:hAnsi="Arial" w:cs="Arial"/>
                <w:sz w:val="22"/>
                <w:szCs w:val="22"/>
              </w:rPr>
            </w:pPr>
          </w:p>
          <w:p w14:paraId="3FD6A76F" w14:textId="77777777" w:rsidR="00F05B35" w:rsidRPr="00121243" w:rsidRDefault="00F05B35" w:rsidP="00F05B35">
            <w:pPr>
              <w:rPr>
                <w:rFonts w:ascii="Arial" w:hAnsi="Arial" w:cs="Arial"/>
                <w:sz w:val="22"/>
                <w:szCs w:val="22"/>
              </w:rPr>
            </w:pPr>
          </w:p>
          <w:p w14:paraId="28E21F39" w14:textId="77777777" w:rsidR="00F05B35" w:rsidRPr="00121243" w:rsidRDefault="00F05B35" w:rsidP="00F05B35">
            <w:pPr>
              <w:rPr>
                <w:rFonts w:ascii="Arial" w:hAnsi="Arial" w:cs="Arial"/>
                <w:sz w:val="22"/>
                <w:szCs w:val="22"/>
              </w:rPr>
            </w:pPr>
          </w:p>
          <w:p w14:paraId="05D495A4" w14:textId="77777777" w:rsidR="00F05B35" w:rsidRPr="00121243" w:rsidRDefault="00F05B35" w:rsidP="00F05B35">
            <w:pPr>
              <w:rPr>
                <w:rFonts w:ascii="Arial" w:hAnsi="Arial" w:cs="Arial"/>
                <w:sz w:val="22"/>
                <w:szCs w:val="22"/>
              </w:rPr>
            </w:pPr>
          </w:p>
          <w:p w14:paraId="477D7671" w14:textId="77777777" w:rsidR="00F05B35" w:rsidRPr="00121243" w:rsidRDefault="00F05B35" w:rsidP="00F05B35">
            <w:pPr>
              <w:rPr>
                <w:rFonts w:ascii="Arial" w:hAnsi="Arial" w:cs="Arial"/>
                <w:sz w:val="22"/>
                <w:szCs w:val="22"/>
              </w:rPr>
            </w:pPr>
          </w:p>
        </w:tc>
      </w:tr>
    </w:tbl>
    <w:p w14:paraId="2A5F00E0" w14:textId="77777777" w:rsidR="00121243" w:rsidRDefault="00121243" w:rsidP="007B1846">
      <w:pPr>
        <w:pStyle w:val="BodyTextIndent"/>
        <w:spacing w:before="120" w:after="120"/>
        <w:ind w:left="0" w:firstLine="0"/>
        <w:rPr>
          <w:rFonts w:ascii="Arial" w:hAnsi="Arial" w:cs="Arial"/>
          <w:b/>
          <w:color w:val="000000"/>
          <w:szCs w:val="24"/>
        </w:rPr>
      </w:pPr>
    </w:p>
    <w:p w14:paraId="19B15ACF" w14:textId="77777777" w:rsidR="00F05B35" w:rsidRPr="009320C8" w:rsidRDefault="00F05B35"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43F56AFA" w14:textId="77777777" w:rsidR="00F05B35" w:rsidRDefault="00F05B35"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237296" w:rsidRPr="00121243" w14:paraId="698BBFE5" w14:textId="77777777" w:rsidTr="00C8180D">
        <w:trPr>
          <w:trHeight w:val="4290"/>
        </w:trPr>
        <w:tc>
          <w:tcPr>
            <w:tcW w:w="9072" w:type="dxa"/>
          </w:tcPr>
          <w:p w14:paraId="3915C001" w14:textId="77777777" w:rsidR="00237296" w:rsidRPr="00121243" w:rsidRDefault="00237296" w:rsidP="00F05B35">
            <w:pPr>
              <w:pStyle w:val="BodyTextIndent"/>
              <w:ind w:left="0" w:firstLine="0"/>
              <w:rPr>
                <w:rFonts w:ascii="Arial" w:hAnsi="Arial" w:cs="Arial"/>
                <w:color w:val="0000FF"/>
                <w:sz w:val="22"/>
                <w:szCs w:val="22"/>
              </w:rPr>
            </w:pPr>
          </w:p>
          <w:p w14:paraId="1273AF46" w14:textId="77777777" w:rsidR="00237296" w:rsidRPr="00121243" w:rsidRDefault="00237296" w:rsidP="00F05B35">
            <w:pPr>
              <w:pStyle w:val="BodyTextIndent"/>
              <w:ind w:left="0" w:firstLine="0"/>
              <w:rPr>
                <w:rFonts w:ascii="Arial" w:hAnsi="Arial" w:cs="Arial"/>
                <w:color w:val="0000FF"/>
                <w:sz w:val="22"/>
                <w:szCs w:val="22"/>
              </w:rPr>
            </w:pPr>
          </w:p>
          <w:p w14:paraId="7B17B9C9" w14:textId="77777777" w:rsidR="00237296" w:rsidRPr="00121243" w:rsidRDefault="00237296" w:rsidP="00F05B35">
            <w:pPr>
              <w:pStyle w:val="BodyTextIndent"/>
              <w:ind w:left="0" w:firstLine="0"/>
              <w:rPr>
                <w:rFonts w:ascii="Arial" w:hAnsi="Arial" w:cs="Arial"/>
                <w:color w:val="0000FF"/>
                <w:sz w:val="22"/>
                <w:szCs w:val="22"/>
              </w:rPr>
            </w:pPr>
          </w:p>
          <w:p w14:paraId="583F5E69" w14:textId="77777777" w:rsidR="00237296" w:rsidRPr="00121243" w:rsidRDefault="00237296" w:rsidP="00F05B35">
            <w:pPr>
              <w:pStyle w:val="BodyTextIndent"/>
              <w:ind w:left="0" w:firstLine="0"/>
              <w:rPr>
                <w:rFonts w:ascii="Arial" w:hAnsi="Arial" w:cs="Arial"/>
                <w:color w:val="0000FF"/>
                <w:sz w:val="22"/>
                <w:szCs w:val="22"/>
              </w:rPr>
            </w:pPr>
          </w:p>
          <w:p w14:paraId="1215CEDE" w14:textId="77777777" w:rsidR="00121243" w:rsidRPr="00121243" w:rsidRDefault="00121243" w:rsidP="00F05B35">
            <w:pPr>
              <w:pStyle w:val="BodyTextIndent"/>
              <w:ind w:left="0" w:firstLine="0"/>
              <w:rPr>
                <w:rFonts w:ascii="Arial" w:hAnsi="Arial" w:cs="Arial"/>
                <w:color w:val="0000FF"/>
                <w:sz w:val="22"/>
                <w:szCs w:val="22"/>
              </w:rPr>
            </w:pPr>
          </w:p>
          <w:p w14:paraId="69ADE3A0" w14:textId="77777777" w:rsidR="00121243" w:rsidRPr="00121243" w:rsidRDefault="00121243" w:rsidP="00F05B35">
            <w:pPr>
              <w:pStyle w:val="BodyTextIndent"/>
              <w:ind w:left="0" w:firstLine="0"/>
              <w:rPr>
                <w:rFonts w:ascii="Arial" w:hAnsi="Arial" w:cs="Arial"/>
                <w:color w:val="0000FF"/>
                <w:sz w:val="22"/>
                <w:szCs w:val="22"/>
              </w:rPr>
            </w:pPr>
          </w:p>
          <w:p w14:paraId="4F026E2E" w14:textId="77777777" w:rsidR="00121243" w:rsidRPr="00121243" w:rsidRDefault="00121243" w:rsidP="00F05B35">
            <w:pPr>
              <w:pStyle w:val="BodyTextIndent"/>
              <w:ind w:left="0" w:firstLine="0"/>
              <w:rPr>
                <w:rFonts w:ascii="Arial" w:hAnsi="Arial" w:cs="Arial"/>
                <w:color w:val="0000FF"/>
                <w:sz w:val="22"/>
                <w:szCs w:val="22"/>
              </w:rPr>
            </w:pPr>
          </w:p>
          <w:p w14:paraId="2B49BA9F" w14:textId="77777777" w:rsidR="00121243" w:rsidRPr="00121243" w:rsidRDefault="00121243" w:rsidP="00F05B35">
            <w:pPr>
              <w:pStyle w:val="BodyTextIndent"/>
              <w:ind w:left="0" w:firstLine="0"/>
              <w:rPr>
                <w:rFonts w:ascii="Arial" w:hAnsi="Arial" w:cs="Arial"/>
                <w:color w:val="0000FF"/>
                <w:sz w:val="22"/>
                <w:szCs w:val="22"/>
              </w:rPr>
            </w:pPr>
          </w:p>
          <w:p w14:paraId="46892C6B" w14:textId="77777777" w:rsidR="00121243" w:rsidRDefault="00121243" w:rsidP="00F05B35">
            <w:pPr>
              <w:pStyle w:val="BodyTextIndent"/>
              <w:ind w:left="0" w:firstLine="0"/>
              <w:rPr>
                <w:rFonts w:ascii="Arial" w:hAnsi="Arial" w:cs="Arial"/>
                <w:color w:val="0000FF"/>
                <w:sz w:val="22"/>
                <w:szCs w:val="22"/>
              </w:rPr>
            </w:pPr>
          </w:p>
          <w:p w14:paraId="1779E9BA" w14:textId="77777777" w:rsidR="00121243" w:rsidRDefault="00121243" w:rsidP="00F05B35">
            <w:pPr>
              <w:pStyle w:val="BodyTextIndent"/>
              <w:ind w:left="0" w:firstLine="0"/>
              <w:rPr>
                <w:rFonts w:ascii="Arial" w:hAnsi="Arial" w:cs="Arial"/>
                <w:color w:val="0000FF"/>
                <w:sz w:val="22"/>
                <w:szCs w:val="22"/>
              </w:rPr>
            </w:pPr>
          </w:p>
          <w:p w14:paraId="3B084AC7" w14:textId="77777777" w:rsidR="00121243" w:rsidRDefault="00121243" w:rsidP="00F05B35">
            <w:pPr>
              <w:pStyle w:val="BodyTextIndent"/>
              <w:ind w:left="0" w:firstLine="0"/>
              <w:rPr>
                <w:rFonts w:ascii="Arial" w:hAnsi="Arial" w:cs="Arial"/>
                <w:color w:val="0000FF"/>
                <w:sz w:val="22"/>
                <w:szCs w:val="22"/>
              </w:rPr>
            </w:pPr>
          </w:p>
          <w:p w14:paraId="482995B3" w14:textId="77777777" w:rsidR="00121243" w:rsidRDefault="00121243" w:rsidP="00F05B35">
            <w:pPr>
              <w:pStyle w:val="BodyTextIndent"/>
              <w:ind w:left="0" w:firstLine="0"/>
              <w:rPr>
                <w:rFonts w:ascii="Arial" w:hAnsi="Arial" w:cs="Arial"/>
                <w:color w:val="0000FF"/>
                <w:sz w:val="22"/>
                <w:szCs w:val="22"/>
              </w:rPr>
            </w:pPr>
          </w:p>
          <w:p w14:paraId="7E60D2F5" w14:textId="77777777" w:rsidR="00121243" w:rsidRDefault="00121243" w:rsidP="00F05B35">
            <w:pPr>
              <w:pStyle w:val="BodyTextIndent"/>
              <w:ind w:left="0" w:firstLine="0"/>
              <w:rPr>
                <w:rFonts w:ascii="Arial" w:hAnsi="Arial" w:cs="Arial"/>
                <w:color w:val="0000FF"/>
                <w:sz w:val="22"/>
                <w:szCs w:val="22"/>
              </w:rPr>
            </w:pPr>
          </w:p>
          <w:p w14:paraId="638A0686" w14:textId="77777777" w:rsidR="00121243" w:rsidRDefault="00121243" w:rsidP="00F05B35">
            <w:pPr>
              <w:pStyle w:val="BodyTextIndent"/>
              <w:ind w:left="0" w:firstLine="0"/>
              <w:rPr>
                <w:rFonts w:ascii="Arial" w:hAnsi="Arial" w:cs="Arial"/>
                <w:color w:val="0000FF"/>
                <w:sz w:val="22"/>
                <w:szCs w:val="22"/>
              </w:rPr>
            </w:pPr>
          </w:p>
          <w:p w14:paraId="412936E5" w14:textId="77777777" w:rsidR="00121243" w:rsidRDefault="00121243" w:rsidP="00F05B35">
            <w:pPr>
              <w:pStyle w:val="BodyTextIndent"/>
              <w:ind w:left="0" w:firstLine="0"/>
              <w:rPr>
                <w:rFonts w:ascii="Arial" w:hAnsi="Arial" w:cs="Arial"/>
                <w:color w:val="0000FF"/>
                <w:sz w:val="22"/>
                <w:szCs w:val="22"/>
              </w:rPr>
            </w:pPr>
          </w:p>
          <w:p w14:paraId="652BBE77" w14:textId="77777777" w:rsidR="00121243" w:rsidRDefault="00121243" w:rsidP="00F05B35">
            <w:pPr>
              <w:pStyle w:val="BodyTextIndent"/>
              <w:ind w:left="0" w:firstLine="0"/>
              <w:rPr>
                <w:rFonts w:ascii="Arial" w:hAnsi="Arial" w:cs="Arial"/>
                <w:color w:val="0000FF"/>
                <w:sz w:val="22"/>
                <w:szCs w:val="22"/>
              </w:rPr>
            </w:pPr>
          </w:p>
          <w:p w14:paraId="5A36BBD0" w14:textId="77777777" w:rsidR="00121243" w:rsidRDefault="00121243" w:rsidP="00F05B35">
            <w:pPr>
              <w:pStyle w:val="BodyTextIndent"/>
              <w:ind w:left="0" w:firstLine="0"/>
              <w:rPr>
                <w:rFonts w:ascii="Arial" w:hAnsi="Arial" w:cs="Arial"/>
                <w:color w:val="0000FF"/>
                <w:sz w:val="22"/>
                <w:szCs w:val="22"/>
              </w:rPr>
            </w:pPr>
          </w:p>
          <w:p w14:paraId="00CFF993" w14:textId="77777777" w:rsidR="00121243" w:rsidRDefault="00121243" w:rsidP="00F05B35">
            <w:pPr>
              <w:pStyle w:val="BodyTextIndent"/>
              <w:ind w:left="0" w:firstLine="0"/>
              <w:rPr>
                <w:rFonts w:ascii="Arial" w:hAnsi="Arial" w:cs="Arial"/>
                <w:color w:val="0000FF"/>
                <w:sz w:val="22"/>
                <w:szCs w:val="22"/>
              </w:rPr>
            </w:pPr>
          </w:p>
          <w:p w14:paraId="45A63C2B" w14:textId="77777777" w:rsidR="00121243" w:rsidRDefault="00121243" w:rsidP="00F05B35">
            <w:pPr>
              <w:pStyle w:val="BodyTextIndent"/>
              <w:ind w:left="0" w:firstLine="0"/>
              <w:rPr>
                <w:rFonts w:ascii="Arial" w:hAnsi="Arial" w:cs="Arial"/>
                <w:color w:val="0000FF"/>
                <w:sz w:val="22"/>
                <w:szCs w:val="22"/>
              </w:rPr>
            </w:pPr>
          </w:p>
          <w:p w14:paraId="155F0734" w14:textId="77777777" w:rsidR="00121243" w:rsidRDefault="00121243" w:rsidP="00F05B35">
            <w:pPr>
              <w:pStyle w:val="BodyTextIndent"/>
              <w:ind w:left="0" w:firstLine="0"/>
              <w:rPr>
                <w:rFonts w:ascii="Arial" w:hAnsi="Arial" w:cs="Arial"/>
                <w:color w:val="0000FF"/>
                <w:sz w:val="22"/>
                <w:szCs w:val="22"/>
              </w:rPr>
            </w:pPr>
          </w:p>
          <w:p w14:paraId="79A42310" w14:textId="77777777" w:rsidR="00121243" w:rsidRPr="00121243" w:rsidRDefault="00121243" w:rsidP="00F05B35">
            <w:pPr>
              <w:pStyle w:val="BodyTextIndent"/>
              <w:ind w:left="0" w:firstLine="0"/>
              <w:rPr>
                <w:rFonts w:ascii="Arial" w:hAnsi="Arial" w:cs="Arial"/>
                <w:color w:val="0000FF"/>
                <w:sz w:val="22"/>
                <w:szCs w:val="22"/>
              </w:rPr>
            </w:pPr>
          </w:p>
          <w:p w14:paraId="28E22077" w14:textId="77777777" w:rsidR="00121243" w:rsidRPr="00121243" w:rsidRDefault="00121243" w:rsidP="00F05B35">
            <w:pPr>
              <w:pStyle w:val="BodyTextIndent"/>
              <w:ind w:left="0" w:firstLine="0"/>
              <w:rPr>
                <w:rFonts w:ascii="Arial" w:hAnsi="Arial" w:cs="Arial"/>
                <w:color w:val="0000FF"/>
                <w:sz w:val="22"/>
                <w:szCs w:val="22"/>
              </w:rPr>
            </w:pPr>
          </w:p>
          <w:p w14:paraId="06042E41" w14:textId="77777777" w:rsidR="00237296" w:rsidRPr="00121243" w:rsidRDefault="00237296" w:rsidP="00F05B35">
            <w:pPr>
              <w:pStyle w:val="BodyTextIndent"/>
              <w:ind w:left="0" w:firstLine="0"/>
              <w:rPr>
                <w:rFonts w:ascii="Arial" w:hAnsi="Arial" w:cs="Arial"/>
                <w:color w:val="0000FF"/>
                <w:sz w:val="22"/>
                <w:szCs w:val="22"/>
              </w:rPr>
            </w:pPr>
          </w:p>
          <w:p w14:paraId="696F2FDA" w14:textId="77777777" w:rsidR="00237296" w:rsidRPr="00121243" w:rsidRDefault="00237296" w:rsidP="00F05B35">
            <w:pPr>
              <w:pStyle w:val="BodyTextIndent"/>
              <w:ind w:left="0" w:firstLine="0"/>
              <w:rPr>
                <w:rFonts w:ascii="Arial" w:hAnsi="Arial" w:cs="Arial"/>
                <w:color w:val="0000FF"/>
                <w:sz w:val="22"/>
                <w:szCs w:val="22"/>
              </w:rPr>
            </w:pPr>
          </w:p>
        </w:tc>
      </w:tr>
    </w:tbl>
    <w:p w14:paraId="314D9E24" w14:textId="77777777" w:rsidR="00121243" w:rsidRDefault="00121243" w:rsidP="00F05B35"/>
    <w:p w14:paraId="09B89EC7" w14:textId="77777777" w:rsidR="00121243" w:rsidRDefault="00121243">
      <w:r>
        <w:br w:type="page"/>
      </w:r>
    </w:p>
    <w:p w14:paraId="0AAFE7A7"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19569D5B" w14:textId="77777777" w:rsidR="00237296" w:rsidRDefault="00237296" w:rsidP="007B1846">
      <w:pPr>
        <w:pStyle w:val="BodyTextIndent"/>
        <w:spacing w:before="120" w:after="120"/>
        <w:ind w:left="0" w:firstLine="0"/>
        <w:rPr>
          <w:rFonts w:ascii="Arial" w:hAnsi="Arial" w:cs="Arial"/>
          <w:color w:val="0000FF"/>
          <w:sz w:val="20"/>
        </w:rPr>
      </w:pPr>
    </w:p>
    <w:p w14:paraId="2ADF5B91" w14:textId="77777777"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0861C83D" w14:textId="77777777" w:rsidTr="00237296">
        <w:tc>
          <w:tcPr>
            <w:tcW w:w="9072" w:type="dxa"/>
          </w:tcPr>
          <w:p w14:paraId="55C8834B" w14:textId="4419ADA0" w:rsidR="00237296" w:rsidRPr="00116E14" w:rsidRDefault="00F60F34" w:rsidP="00AD49DC">
            <w:pPr>
              <w:spacing w:before="120" w:after="120"/>
              <w:rPr>
                <w:rFonts w:ascii="Arial" w:hAnsi="Arial" w:cs="Arial"/>
                <w:sz w:val="22"/>
                <w:szCs w:val="22"/>
              </w:rPr>
            </w:pPr>
            <w:r w:rsidRPr="00F60F34">
              <w:rPr>
                <w:rFonts w:ascii="Arial" w:hAnsi="Arial" w:cs="Arial"/>
                <w:sz w:val="22"/>
                <w:szCs w:val="22"/>
              </w:rPr>
              <w:t>2020.007P.</w:t>
            </w:r>
            <w:r w:rsidR="00CE2AC1">
              <w:rPr>
                <w:rFonts w:ascii="Arial" w:hAnsi="Arial" w:cs="Arial"/>
                <w:sz w:val="22"/>
                <w:szCs w:val="22"/>
              </w:rPr>
              <w:t>R</w:t>
            </w:r>
            <w:r w:rsidRPr="00F60F34">
              <w:rPr>
                <w:rFonts w:ascii="Arial" w:hAnsi="Arial" w:cs="Arial"/>
                <w:sz w:val="22"/>
                <w:szCs w:val="22"/>
              </w:rPr>
              <w:t>.Deltasatellite_1nsp</w:t>
            </w:r>
            <w:r>
              <w:rPr>
                <w:rFonts w:ascii="Arial" w:hAnsi="Arial" w:cs="Arial"/>
                <w:sz w:val="22"/>
                <w:szCs w:val="22"/>
              </w:rPr>
              <w:t>.xlsx</w:t>
            </w:r>
          </w:p>
        </w:tc>
      </w:tr>
    </w:tbl>
    <w:p w14:paraId="2A4B8688" w14:textId="77777777" w:rsidR="000712E2" w:rsidRDefault="000712E2" w:rsidP="007B1846">
      <w:pPr>
        <w:spacing w:before="120" w:after="120"/>
        <w:rPr>
          <w:rFonts w:ascii="Arial" w:hAnsi="Arial" w:cs="Arial"/>
          <w:b/>
        </w:rPr>
      </w:pPr>
    </w:p>
    <w:p w14:paraId="2E74D5FD" w14:textId="77777777"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121243" w14:paraId="2C23E471" w14:textId="77777777" w:rsidTr="00237296">
        <w:tc>
          <w:tcPr>
            <w:tcW w:w="9072" w:type="dxa"/>
          </w:tcPr>
          <w:p w14:paraId="534228CB" w14:textId="77777777" w:rsidR="00237296" w:rsidRPr="00116E14" w:rsidRDefault="00397F63" w:rsidP="00574BF9">
            <w:pPr>
              <w:rPr>
                <w:rFonts w:ascii="Arial" w:hAnsi="Arial" w:cs="Arial"/>
                <w:sz w:val="22"/>
                <w:szCs w:val="22"/>
              </w:rPr>
            </w:pPr>
            <w:r w:rsidRPr="00397F63">
              <w:rPr>
                <w:rFonts w:ascii="Arial" w:hAnsi="Arial" w:cs="Arial"/>
                <w:sz w:val="22"/>
                <w:szCs w:val="22"/>
              </w:rPr>
              <w:t xml:space="preserve">In this TP we propose to create 1 species in the genus </w:t>
            </w:r>
            <w:r w:rsidR="008F5BF0" w:rsidRPr="008F5BF0">
              <w:rPr>
                <w:rFonts w:ascii="Arial" w:hAnsi="Arial" w:cs="Arial"/>
                <w:i/>
                <w:sz w:val="22"/>
                <w:szCs w:val="22"/>
              </w:rPr>
              <w:t>Deltasatellite</w:t>
            </w:r>
            <w:r w:rsidRPr="00397F63">
              <w:rPr>
                <w:rFonts w:ascii="Arial" w:hAnsi="Arial" w:cs="Arial"/>
                <w:sz w:val="22"/>
                <w:szCs w:val="22"/>
              </w:rPr>
              <w:t xml:space="preserve">, family </w:t>
            </w:r>
            <w:r w:rsidR="008F5BF0">
              <w:rPr>
                <w:rFonts w:ascii="Arial" w:hAnsi="Arial" w:cs="Arial"/>
                <w:i/>
                <w:sz w:val="22"/>
                <w:szCs w:val="22"/>
              </w:rPr>
              <w:t>Tolecusatellitidae</w:t>
            </w:r>
            <w:r>
              <w:rPr>
                <w:rFonts w:ascii="Arial" w:hAnsi="Arial" w:cs="Arial"/>
                <w:sz w:val="22"/>
                <w:szCs w:val="22"/>
              </w:rPr>
              <w:t>. This proposal has been prepared fo</w:t>
            </w:r>
            <w:r w:rsidR="008366A5">
              <w:rPr>
                <w:rFonts w:ascii="Arial" w:hAnsi="Arial" w:cs="Arial"/>
                <w:sz w:val="22"/>
                <w:szCs w:val="22"/>
              </w:rPr>
              <w:t xml:space="preserve">llowing the taxonomic criteria </w:t>
            </w:r>
            <w:r w:rsidR="00574BF9">
              <w:rPr>
                <w:rFonts w:ascii="Arial" w:hAnsi="Arial" w:cs="Arial"/>
                <w:sz w:val="22"/>
                <w:szCs w:val="22"/>
              </w:rPr>
              <w:t>e</w:t>
            </w:r>
            <w:r w:rsidR="008366A5">
              <w:rPr>
                <w:rFonts w:ascii="Arial" w:hAnsi="Arial" w:cs="Arial"/>
                <w:sz w:val="22"/>
                <w:szCs w:val="22"/>
              </w:rPr>
              <w:t>stablished for this genus.</w:t>
            </w:r>
          </w:p>
        </w:tc>
      </w:tr>
    </w:tbl>
    <w:p w14:paraId="77FF7DB7" w14:textId="77777777" w:rsidR="000712E2" w:rsidRDefault="000712E2" w:rsidP="007B1846">
      <w:pPr>
        <w:pStyle w:val="BodyTextIndent"/>
        <w:spacing w:before="120" w:after="120"/>
        <w:ind w:left="0" w:firstLine="0"/>
        <w:rPr>
          <w:rFonts w:ascii="Arial" w:hAnsi="Arial" w:cs="Arial"/>
          <w:b/>
          <w:color w:val="000000"/>
          <w:szCs w:val="24"/>
        </w:rPr>
      </w:pPr>
    </w:p>
    <w:p w14:paraId="1F86DE4D" w14:textId="77777777"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11100" w:type="dxa"/>
        <w:tblLook w:val="04A0" w:firstRow="1" w:lastRow="0" w:firstColumn="1" w:lastColumn="0" w:noHBand="0" w:noVBand="1"/>
      </w:tblPr>
      <w:tblGrid>
        <w:gridCol w:w="11100"/>
      </w:tblGrid>
      <w:tr w:rsidR="00237296" w:rsidRPr="001E492D" w14:paraId="20A5EDEA" w14:textId="77777777" w:rsidTr="00504772">
        <w:trPr>
          <w:trHeight w:val="1566"/>
        </w:trPr>
        <w:tc>
          <w:tcPr>
            <w:tcW w:w="11100" w:type="dxa"/>
          </w:tcPr>
          <w:tbl>
            <w:tblPr>
              <w:tblStyle w:val="TableGrid"/>
              <w:tblW w:w="0" w:type="auto"/>
              <w:tblLook w:val="04A0" w:firstRow="1" w:lastRow="0" w:firstColumn="1" w:lastColumn="0" w:noHBand="0" w:noVBand="1"/>
            </w:tblPr>
            <w:tblGrid>
              <w:gridCol w:w="9002"/>
            </w:tblGrid>
            <w:tr w:rsidR="00237296" w:rsidRPr="00121243" w14:paraId="139B8B69" w14:textId="77777777" w:rsidTr="00504772">
              <w:trPr>
                <w:trHeight w:val="5512"/>
              </w:trPr>
              <w:tc>
                <w:tcPr>
                  <w:tcW w:w="9002" w:type="dxa"/>
                </w:tcPr>
                <w:p w14:paraId="140AFD87" w14:textId="77777777" w:rsidR="00C73D0E" w:rsidRDefault="00C73D0E" w:rsidP="00C73D0E">
                  <w:pPr>
                    <w:pStyle w:val="BodyTextIndent"/>
                    <w:ind w:left="0" w:firstLine="0"/>
                    <w:jc w:val="both"/>
                    <w:rPr>
                      <w:rFonts w:ascii="Arial" w:hAnsi="Arial" w:cs="Arial"/>
                      <w:sz w:val="22"/>
                      <w:szCs w:val="22"/>
                    </w:rPr>
                  </w:pPr>
                  <w:r w:rsidRPr="00C73D0E">
                    <w:rPr>
                      <w:rFonts w:ascii="Arial" w:hAnsi="Arial" w:cs="Arial"/>
                      <w:sz w:val="22"/>
                      <w:szCs w:val="22"/>
                    </w:rPr>
                    <w:t xml:space="preserve">Deltasatellites </w:t>
                  </w:r>
                  <w:r>
                    <w:rPr>
                      <w:rFonts w:ascii="Arial" w:hAnsi="Arial" w:cs="Arial"/>
                      <w:sz w:val="22"/>
                      <w:szCs w:val="22"/>
                    </w:rPr>
                    <w:t xml:space="preserve">(genus </w:t>
                  </w:r>
                  <w:r w:rsidRPr="00C73D0E">
                    <w:rPr>
                      <w:rFonts w:ascii="Arial" w:hAnsi="Arial" w:cs="Arial"/>
                      <w:i/>
                      <w:sz w:val="22"/>
                      <w:szCs w:val="22"/>
                    </w:rPr>
                    <w:t>Deltasatellit</w:t>
                  </w:r>
                  <w:r w:rsidR="00574BF9">
                    <w:rPr>
                      <w:rFonts w:ascii="Arial" w:hAnsi="Arial" w:cs="Arial"/>
                      <w:i/>
                      <w:sz w:val="22"/>
                      <w:szCs w:val="22"/>
                    </w:rPr>
                    <w:t>e</w:t>
                  </w:r>
                  <w:r>
                    <w:rPr>
                      <w:rFonts w:ascii="Arial" w:hAnsi="Arial" w:cs="Arial"/>
                      <w:sz w:val="22"/>
                      <w:szCs w:val="22"/>
                    </w:rPr>
                    <w:t xml:space="preserve">, family </w:t>
                  </w:r>
                  <w:r w:rsidRPr="00C73D0E">
                    <w:rPr>
                      <w:rFonts w:ascii="Arial" w:hAnsi="Arial" w:cs="Arial"/>
                      <w:i/>
                      <w:sz w:val="22"/>
                      <w:szCs w:val="22"/>
                    </w:rPr>
                    <w:t>Tolecusatellitidae</w:t>
                  </w:r>
                  <w:r>
                    <w:rPr>
                      <w:rFonts w:ascii="Arial" w:hAnsi="Arial" w:cs="Arial"/>
                      <w:sz w:val="22"/>
                      <w:szCs w:val="22"/>
                    </w:rPr>
                    <w:t xml:space="preserve">) </w:t>
                  </w:r>
                  <w:r w:rsidRPr="00C73D0E">
                    <w:rPr>
                      <w:rFonts w:ascii="Arial" w:hAnsi="Arial" w:cs="Arial"/>
                      <w:sz w:val="22"/>
                      <w:szCs w:val="22"/>
                    </w:rPr>
                    <w:t>are non-coding DNA satellites</w:t>
                  </w:r>
                  <w:r>
                    <w:rPr>
                      <w:rFonts w:ascii="Arial" w:hAnsi="Arial" w:cs="Arial"/>
                      <w:sz w:val="22"/>
                      <w:szCs w:val="22"/>
                    </w:rPr>
                    <w:t xml:space="preserve"> </w:t>
                  </w:r>
                  <w:r w:rsidRPr="00C73D0E">
                    <w:rPr>
                      <w:rFonts w:ascii="Arial" w:hAnsi="Arial" w:cs="Arial"/>
                      <w:sz w:val="22"/>
                      <w:szCs w:val="22"/>
                    </w:rPr>
                    <w:t>associated with begomoviruses, of about a quarter size of</w:t>
                  </w:r>
                  <w:r>
                    <w:rPr>
                      <w:rFonts w:ascii="Arial" w:hAnsi="Arial" w:cs="Arial"/>
                      <w:sz w:val="22"/>
                      <w:szCs w:val="22"/>
                    </w:rPr>
                    <w:t xml:space="preserve"> begomoviral genome components</w:t>
                  </w:r>
                  <w:r w:rsidRPr="00C73D0E">
                    <w:rPr>
                      <w:rFonts w:ascii="Arial" w:hAnsi="Arial" w:cs="Arial"/>
                      <w:sz w:val="22"/>
                      <w:szCs w:val="22"/>
                    </w:rPr>
                    <w:t>.</w:t>
                  </w:r>
                  <w:r>
                    <w:rPr>
                      <w:rFonts w:ascii="Arial" w:hAnsi="Arial" w:cs="Arial"/>
                      <w:sz w:val="22"/>
                      <w:szCs w:val="22"/>
                    </w:rPr>
                    <w:t xml:space="preserve"> </w:t>
                  </w:r>
                  <w:r w:rsidRPr="00C73D0E">
                    <w:rPr>
                      <w:rFonts w:ascii="Arial" w:hAnsi="Arial" w:cs="Arial"/>
                      <w:sz w:val="22"/>
                      <w:szCs w:val="22"/>
                    </w:rPr>
                    <w:t>All deltasatellites contain common features; they share</w:t>
                  </w:r>
                  <w:r>
                    <w:rPr>
                      <w:rFonts w:ascii="Arial" w:hAnsi="Arial" w:cs="Arial"/>
                      <w:sz w:val="22"/>
                      <w:szCs w:val="22"/>
                    </w:rPr>
                    <w:t xml:space="preserve"> </w:t>
                  </w:r>
                  <w:r w:rsidRPr="00C73D0E">
                    <w:rPr>
                      <w:rFonts w:ascii="Arial" w:hAnsi="Arial" w:cs="Arial"/>
                      <w:sz w:val="22"/>
                      <w:szCs w:val="22"/>
                    </w:rPr>
                    <w:t>a small region with some sequence identity to a conserved region</w:t>
                  </w:r>
                  <w:r>
                    <w:rPr>
                      <w:rFonts w:ascii="Arial" w:hAnsi="Arial" w:cs="Arial"/>
                      <w:sz w:val="22"/>
                      <w:szCs w:val="22"/>
                    </w:rPr>
                    <w:t xml:space="preserve"> </w:t>
                  </w:r>
                  <w:r w:rsidRPr="00C73D0E">
                    <w:rPr>
                      <w:rFonts w:ascii="Arial" w:hAnsi="Arial" w:cs="Arial"/>
                      <w:sz w:val="22"/>
                      <w:szCs w:val="22"/>
                    </w:rPr>
                    <w:t>present in the betasatellites, an A-rich sequence, a predicted stem</w:t>
                  </w:r>
                  <w:r>
                    <w:rPr>
                      <w:rFonts w:ascii="Arial" w:hAnsi="Arial" w:cs="Arial"/>
                      <w:sz w:val="22"/>
                      <w:szCs w:val="22"/>
                    </w:rPr>
                    <w:t>-</w:t>
                  </w:r>
                  <w:r w:rsidRPr="00C73D0E">
                    <w:rPr>
                      <w:rFonts w:ascii="Arial" w:hAnsi="Arial" w:cs="Arial"/>
                      <w:sz w:val="22"/>
                      <w:szCs w:val="22"/>
                    </w:rPr>
                    <w:t>loop</w:t>
                  </w:r>
                  <w:r>
                    <w:rPr>
                      <w:rFonts w:ascii="Arial" w:hAnsi="Arial" w:cs="Arial"/>
                      <w:sz w:val="22"/>
                      <w:szCs w:val="22"/>
                    </w:rPr>
                    <w:t xml:space="preserve"> </w:t>
                  </w:r>
                  <w:r w:rsidRPr="00C73D0E">
                    <w:rPr>
                      <w:rFonts w:ascii="Arial" w:hAnsi="Arial" w:cs="Arial"/>
                      <w:sz w:val="22"/>
                      <w:szCs w:val="22"/>
                    </w:rPr>
                    <w:t>structure containing the nonanucleotide TAATATTAC, and</w:t>
                  </w:r>
                  <w:r>
                    <w:rPr>
                      <w:rFonts w:ascii="Arial" w:hAnsi="Arial" w:cs="Arial"/>
                      <w:sz w:val="22"/>
                      <w:szCs w:val="22"/>
                    </w:rPr>
                    <w:t xml:space="preserve"> </w:t>
                  </w:r>
                  <w:r w:rsidRPr="00C73D0E">
                    <w:rPr>
                      <w:rFonts w:ascii="Arial" w:hAnsi="Arial" w:cs="Arial"/>
                      <w:sz w:val="22"/>
                      <w:szCs w:val="22"/>
                    </w:rPr>
                    <w:t xml:space="preserve">a predicted secondary stem-loop (Fiallo-Olivé </w:t>
                  </w:r>
                  <w:r w:rsidRPr="00195B8A">
                    <w:rPr>
                      <w:rFonts w:ascii="Arial" w:hAnsi="Arial" w:cs="Arial"/>
                      <w:i/>
                      <w:sz w:val="22"/>
                      <w:szCs w:val="22"/>
                    </w:rPr>
                    <w:t>et al</w:t>
                  </w:r>
                  <w:r w:rsidRPr="00C73D0E">
                    <w:rPr>
                      <w:rFonts w:ascii="Arial" w:hAnsi="Arial" w:cs="Arial"/>
                      <w:sz w:val="22"/>
                      <w:szCs w:val="22"/>
                    </w:rPr>
                    <w:t>., 2012; Lozano</w:t>
                  </w:r>
                  <w:r>
                    <w:rPr>
                      <w:rFonts w:ascii="Arial" w:hAnsi="Arial" w:cs="Arial"/>
                      <w:sz w:val="22"/>
                      <w:szCs w:val="22"/>
                    </w:rPr>
                    <w:t xml:space="preserve"> </w:t>
                  </w:r>
                  <w:r w:rsidRPr="00195B8A">
                    <w:rPr>
                      <w:rFonts w:ascii="Arial" w:hAnsi="Arial" w:cs="Arial"/>
                      <w:i/>
                      <w:sz w:val="22"/>
                      <w:szCs w:val="22"/>
                    </w:rPr>
                    <w:t>et al</w:t>
                  </w:r>
                  <w:r w:rsidRPr="00C73D0E">
                    <w:rPr>
                      <w:rFonts w:ascii="Arial" w:hAnsi="Arial" w:cs="Arial"/>
                      <w:sz w:val="22"/>
                      <w:szCs w:val="22"/>
                    </w:rPr>
                    <w:t>., 2016).</w:t>
                  </w:r>
                </w:p>
                <w:p w14:paraId="04ACD773" w14:textId="77777777" w:rsidR="00504772" w:rsidRDefault="00C73D0E" w:rsidP="00504772">
                  <w:pPr>
                    <w:pStyle w:val="BodyTextIndent"/>
                    <w:ind w:left="0" w:firstLine="0"/>
                    <w:jc w:val="both"/>
                    <w:rPr>
                      <w:rFonts w:ascii="Arial" w:hAnsi="Arial" w:cs="Arial"/>
                      <w:sz w:val="22"/>
                      <w:szCs w:val="22"/>
                    </w:rPr>
                  </w:pPr>
                  <w:r>
                    <w:rPr>
                      <w:rFonts w:ascii="Arial" w:hAnsi="Arial" w:cs="Arial"/>
                      <w:sz w:val="22"/>
                      <w:szCs w:val="22"/>
                    </w:rPr>
                    <w:t xml:space="preserve">The genus </w:t>
                  </w:r>
                  <w:r w:rsidR="00BE6F50">
                    <w:rPr>
                      <w:rFonts w:ascii="Arial" w:hAnsi="Arial" w:cs="Arial"/>
                      <w:i/>
                      <w:sz w:val="22"/>
                      <w:szCs w:val="22"/>
                    </w:rPr>
                    <w:t>Deltasa</w:t>
                  </w:r>
                  <w:r w:rsidRPr="00C73D0E">
                    <w:rPr>
                      <w:rFonts w:ascii="Arial" w:hAnsi="Arial" w:cs="Arial"/>
                      <w:i/>
                      <w:sz w:val="22"/>
                      <w:szCs w:val="22"/>
                    </w:rPr>
                    <w:t>tellite</w:t>
                  </w:r>
                  <w:r>
                    <w:rPr>
                      <w:rFonts w:ascii="Arial" w:hAnsi="Arial" w:cs="Arial"/>
                      <w:sz w:val="22"/>
                      <w:szCs w:val="22"/>
                    </w:rPr>
                    <w:t xml:space="preserve"> comprise</w:t>
                  </w:r>
                  <w:ins w:id="0" w:author="Luisa Rubino" w:date="2020-08-17T11:44:00Z">
                    <w:r w:rsidR="00CE43F6">
                      <w:rPr>
                        <w:rFonts w:ascii="Arial" w:hAnsi="Arial" w:cs="Arial"/>
                        <w:sz w:val="22"/>
                        <w:szCs w:val="22"/>
                      </w:rPr>
                      <w:t>s</w:t>
                    </w:r>
                  </w:ins>
                  <w:r>
                    <w:rPr>
                      <w:rFonts w:ascii="Arial" w:hAnsi="Arial" w:cs="Arial"/>
                      <w:sz w:val="22"/>
                      <w:szCs w:val="22"/>
                    </w:rPr>
                    <w:t xml:space="preserve"> 11 species (Briddon </w:t>
                  </w:r>
                  <w:r w:rsidR="00A66953" w:rsidRPr="00195B8A">
                    <w:rPr>
                      <w:rFonts w:ascii="Arial" w:hAnsi="Arial" w:cs="Arial"/>
                      <w:i/>
                      <w:sz w:val="22"/>
                      <w:szCs w:val="22"/>
                    </w:rPr>
                    <w:t>e</w:t>
                  </w:r>
                  <w:r w:rsidRPr="00195B8A">
                    <w:rPr>
                      <w:rFonts w:ascii="Arial" w:hAnsi="Arial" w:cs="Arial"/>
                      <w:i/>
                      <w:sz w:val="22"/>
                      <w:szCs w:val="22"/>
                    </w:rPr>
                    <w:t>t al</w:t>
                  </w:r>
                  <w:r>
                    <w:rPr>
                      <w:rFonts w:ascii="Arial" w:hAnsi="Arial" w:cs="Arial"/>
                      <w:sz w:val="22"/>
                      <w:szCs w:val="22"/>
                    </w:rPr>
                    <w:t xml:space="preserve">., 2016; Adams </w:t>
                  </w:r>
                  <w:r w:rsidRPr="00195B8A">
                    <w:rPr>
                      <w:rFonts w:ascii="Arial" w:hAnsi="Arial" w:cs="Arial"/>
                      <w:i/>
                      <w:sz w:val="22"/>
                      <w:szCs w:val="22"/>
                    </w:rPr>
                    <w:t>et al</w:t>
                  </w:r>
                  <w:r>
                    <w:rPr>
                      <w:rFonts w:ascii="Arial" w:hAnsi="Arial" w:cs="Arial"/>
                      <w:sz w:val="22"/>
                      <w:szCs w:val="22"/>
                    </w:rPr>
                    <w:t>., 2016), five of them reported</w:t>
                  </w:r>
                  <w:r w:rsidRPr="00C73D0E">
                    <w:rPr>
                      <w:rFonts w:ascii="Arial" w:hAnsi="Arial" w:cs="Arial"/>
                      <w:sz w:val="22"/>
                      <w:szCs w:val="22"/>
                    </w:rPr>
                    <w:t xml:space="preserve"> associated with</w:t>
                  </w:r>
                  <w:r>
                    <w:rPr>
                      <w:rFonts w:ascii="Arial" w:hAnsi="Arial" w:cs="Arial"/>
                      <w:sz w:val="22"/>
                      <w:szCs w:val="22"/>
                    </w:rPr>
                    <w:t xml:space="preserve"> </w:t>
                  </w:r>
                  <w:r w:rsidRPr="00C73D0E">
                    <w:rPr>
                      <w:rFonts w:ascii="Arial" w:hAnsi="Arial" w:cs="Arial"/>
                      <w:sz w:val="22"/>
                      <w:szCs w:val="22"/>
                    </w:rPr>
                    <w:t>bipartite New World begomoviruses.</w:t>
                  </w:r>
                  <w:r w:rsidR="00504772">
                    <w:rPr>
                      <w:rFonts w:ascii="Arial" w:hAnsi="Arial" w:cs="Arial"/>
                      <w:sz w:val="22"/>
                      <w:szCs w:val="22"/>
                    </w:rPr>
                    <w:t xml:space="preserve"> Recently, 15 deltasatellites (Table 1) were cloned and sequenced from </w:t>
                  </w:r>
                  <w:r w:rsidR="00504772" w:rsidRPr="00504772">
                    <w:rPr>
                      <w:rFonts w:ascii="Arial" w:hAnsi="Arial" w:cs="Arial"/>
                      <w:i/>
                      <w:sz w:val="22"/>
                      <w:szCs w:val="22"/>
                    </w:rPr>
                    <w:t>Corchorus siliquosus</w:t>
                  </w:r>
                  <w:r w:rsidR="00504772">
                    <w:rPr>
                      <w:rFonts w:ascii="Arial" w:hAnsi="Arial" w:cs="Arial"/>
                      <w:sz w:val="22"/>
                      <w:szCs w:val="22"/>
                    </w:rPr>
                    <w:t xml:space="preserve"> plants </w:t>
                  </w:r>
                  <w:r w:rsidR="007D1C71">
                    <w:rPr>
                      <w:rFonts w:ascii="Arial" w:hAnsi="Arial" w:cs="Arial"/>
                      <w:sz w:val="22"/>
                      <w:szCs w:val="22"/>
                    </w:rPr>
                    <w:t>from Cuba</w:t>
                  </w:r>
                  <w:r w:rsidR="00504772">
                    <w:rPr>
                      <w:rFonts w:ascii="Arial" w:hAnsi="Arial" w:cs="Arial"/>
                      <w:sz w:val="22"/>
                      <w:szCs w:val="22"/>
                    </w:rPr>
                    <w:t>. The</w:t>
                  </w:r>
                  <w:r w:rsidR="00A66953">
                    <w:rPr>
                      <w:rFonts w:ascii="Arial" w:hAnsi="Arial" w:cs="Arial"/>
                      <w:sz w:val="22"/>
                      <w:szCs w:val="22"/>
                    </w:rPr>
                    <w:t>y</w:t>
                  </w:r>
                  <w:r w:rsidR="00504772">
                    <w:rPr>
                      <w:rFonts w:ascii="Arial" w:hAnsi="Arial" w:cs="Arial"/>
                      <w:sz w:val="22"/>
                      <w:szCs w:val="22"/>
                    </w:rPr>
                    <w:t xml:space="preserve"> share a </w:t>
                  </w:r>
                  <w:r w:rsidR="00504772" w:rsidRPr="00C73D0E">
                    <w:rPr>
                      <w:rFonts w:ascii="Arial" w:hAnsi="Arial" w:cs="Arial"/>
                      <w:sz w:val="22"/>
                      <w:szCs w:val="22"/>
                    </w:rPr>
                    <w:t>nucleotide identity</w:t>
                  </w:r>
                  <w:r w:rsidR="00504772">
                    <w:rPr>
                      <w:rFonts w:ascii="Arial" w:hAnsi="Arial" w:cs="Arial"/>
                      <w:sz w:val="22"/>
                      <w:szCs w:val="22"/>
                    </w:rPr>
                    <w:t xml:space="preserve"> of</w:t>
                  </w:r>
                  <w:r w:rsidR="00504772" w:rsidRPr="00C73D0E">
                    <w:rPr>
                      <w:rFonts w:ascii="Arial" w:hAnsi="Arial" w:cs="Arial"/>
                      <w:sz w:val="22"/>
                      <w:szCs w:val="22"/>
                    </w:rPr>
                    <w:t xml:space="preserve"> 96.4–100%</w:t>
                  </w:r>
                  <w:r w:rsidR="00504772">
                    <w:rPr>
                      <w:rFonts w:ascii="Arial" w:hAnsi="Arial" w:cs="Arial"/>
                      <w:sz w:val="22"/>
                      <w:szCs w:val="22"/>
                    </w:rPr>
                    <w:t xml:space="preserve"> between them and showed the </w:t>
                  </w:r>
                  <w:r w:rsidR="00504772" w:rsidRPr="00C73D0E">
                    <w:rPr>
                      <w:rFonts w:ascii="Arial" w:hAnsi="Arial" w:cs="Arial"/>
                      <w:sz w:val="22"/>
                      <w:szCs w:val="22"/>
                    </w:rPr>
                    <w:t xml:space="preserve">highest nucleotide identity (74.4–75.7%) with five isolates of </w:t>
                  </w:r>
                  <w:r w:rsidR="00504772" w:rsidRPr="00CD56C3">
                    <w:rPr>
                      <w:rFonts w:ascii="Arial" w:hAnsi="Arial" w:cs="Arial"/>
                      <w:i/>
                      <w:sz w:val="22"/>
                      <w:szCs w:val="22"/>
                    </w:rPr>
                    <w:t>Sida golden yellow vein deltasatellite 2</w:t>
                  </w:r>
                  <w:r w:rsidR="00504772" w:rsidRPr="00C73D0E">
                    <w:rPr>
                      <w:rFonts w:ascii="Arial" w:hAnsi="Arial" w:cs="Arial"/>
                      <w:sz w:val="22"/>
                      <w:szCs w:val="22"/>
                    </w:rPr>
                    <w:t xml:space="preserve"> (JN819490-JN8194</w:t>
                  </w:r>
                  <w:r w:rsidR="00504772">
                    <w:rPr>
                      <w:rFonts w:ascii="Arial" w:hAnsi="Arial" w:cs="Arial"/>
                      <w:sz w:val="22"/>
                      <w:szCs w:val="22"/>
                    </w:rPr>
                    <w:t xml:space="preserve">94) (Fiallo-Olivé </w:t>
                  </w:r>
                  <w:r w:rsidR="00504772" w:rsidRPr="00195B8A">
                    <w:rPr>
                      <w:rFonts w:ascii="Arial" w:hAnsi="Arial" w:cs="Arial"/>
                      <w:i/>
                      <w:sz w:val="22"/>
                      <w:szCs w:val="22"/>
                    </w:rPr>
                    <w:t>et al</w:t>
                  </w:r>
                  <w:r w:rsidR="00504772">
                    <w:rPr>
                      <w:rFonts w:ascii="Arial" w:hAnsi="Arial" w:cs="Arial"/>
                      <w:sz w:val="22"/>
                      <w:szCs w:val="22"/>
                    </w:rPr>
                    <w:t xml:space="preserve">., 2012). </w:t>
                  </w:r>
                  <w:r w:rsidR="00504772" w:rsidRPr="00C73D0E">
                    <w:rPr>
                      <w:rFonts w:ascii="Arial" w:hAnsi="Arial" w:cs="Arial"/>
                      <w:sz w:val="22"/>
                      <w:szCs w:val="22"/>
                    </w:rPr>
                    <w:t>According to the proposed 91%</w:t>
                  </w:r>
                  <w:r w:rsidR="00504772">
                    <w:rPr>
                      <w:rFonts w:ascii="Arial" w:hAnsi="Arial" w:cs="Arial"/>
                      <w:sz w:val="22"/>
                      <w:szCs w:val="22"/>
                    </w:rPr>
                    <w:t xml:space="preserve"> </w:t>
                  </w:r>
                  <w:r w:rsidR="00504772" w:rsidRPr="00C73D0E">
                    <w:rPr>
                      <w:rFonts w:ascii="Arial" w:hAnsi="Arial" w:cs="Arial"/>
                      <w:sz w:val="22"/>
                      <w:szCs w:val="22"/>
                    </w:rPr>
                    <w:t xml:space="preserve">deltasatellite species demarcation criteria (Briddon </w:t>
                  </w:r>
                  <w:r w:rsidR="00504772" w:rsidRPr="00195B8A">
                    <w:rPr>
                      <w:rFonts w:ascii="Arial" w:hAnsi="Arial" w:cs="Arial"/>
                      <w:i/>
                      <w:sz w:val="22"/>
                      <w:szCs w:val="22"/>
                    </w:rPr>
                    <w:t>et al</w:t>
                  </w:r>
                  <w:r w:rsidR="00504772" w:rsidRPr="00C73D0E">
                    <w:rPr>
                      <w:rFonts w:ascii="Arial" w:hAnsi="Arial" w:cs="Arial"/>
                      <w:sz w:val="22"/>
                      <w:szCs w:val="22"/>
                    </w:rPr>
                    <w:t>., 2016),</w:t>
                  </w:r>
                  <w:r w:rsidR="00504772">
                    <w:rPr>
                      <w:rFonts w:ascii="Arial" w:hAnsi="Arial" w:cs="Arial"/>
                      <w:sz w:val="22"/>
                      <w:szCs w:val="22"/>
                    </w:rPr>
                    <w:t xml:space="preserve"> </w:t>
                  </w:r>
                  <w:r w:rsidR="00504772" w:rsidRPr="00C73D0E">
                    <w:rPr>
                      <w:rFonts w:ascii="Arial" w:hAnsi="Arial" w:cs="Arial"/>
                      <w:sz w:val="22"/>
                      <w:szCs w:val="22"/>
                    </w:rPr>
                    <w:t>the deltasatellites iso</w:t>
                  </w:r>
                  <w:r w:rsidR="00504772">
                    <w:rPr>
                      <w:rFonts w:ascii="Arial" w:hAnsi="Arial" w:cs="Arial"/>
                      <w:sz w:val="22"/>
                      <w:szCs w:val="22"/>
                    </w:rPr>
                    <w:t>lated in this work belong to a new species</w:t>
                  </w:r>
                  <w:r w:rsidR="00504772" w:rsidRPr="00C73D0E">
                    <w:rPr>
                      <w:rFonts w:ascii="Arial" w:hAnsi="Arial" w:cs="Arial"/>
                      <w:sz w:val="22"/>
                      <w:szCs w:val="22"/>
                    </w:rPr>
                    <w:t xml:space="preserve">. </w:t>
                  </w:r>
                  <w:r w:rsidRPr="00C73D0E">
                    <w:rPr>
                      <w:rFonts w:ascii="Arial" w:hAnsi="Arial" w:cs="Arial"/>
                      <w:sz w:val="22"/>
                      <w:szCs w:val="22"/>
                    </w:rPr>
                    <w:t xml:space="preserve">Based on the </w:t>
                  </w:r>
                  <w:r w:rsidR="00504772">
                    <w:rPr>
                      <w:rFonts w:ascii="Arial" w:hAnsi="Arial" w:cs="Arial"/>
                      <w:sz w:val="22"/>
                      <w:szCs w:val="22"/>
                    </w:rPr>
                    <w:t xml:space="preserve">fact that the </w:t>
                  </w:r>
                  <w:r w:rsidR="00BE6F50">
                    <w:rPr>
                      <w:rFonts w:ascii="Arial" w:hAnsi="Arial" w:cs="Arial"/>
                      <w:sz w:val="22"/>
                      <w:szCs w:val="22"/>
                    </w:rPr>
                    <w:t>New World begomo</w:t>
                  </w:r>
                  <w:r w:rsidR="00504772">
                    <w:rPr>
                      <w:rFonts w:ascii="Arial" w:hAnsi="Arial" w:cs="Arial"/>
                      <w:sz w:val="22"/>
                      <w:szCs w:val="22"/>
                    </w:rPr>
                    <w:t>virus Desmodium leaf distortion virus, present in samples</w:t>
                  </w:r>
                  <w:r w:rsidRPr="00C73D0E">
                    <w:rPr>
                      <w:rFonts w:ascii="Arial" w:hAnsi="Arial" w:cs="Arial"/>
                      <w:sz w:val="22"/>
                      <w:szCs w:val="22"/>
                    </w:rPr>
                    <w:t xml:space="preserve"> where the novel deltasatellite was found,</w:t>
                  </w:r>
                  <w:r w:rsidR="00504772">
                    <w:rPr>
                      <w:rFonts w:ascii="Arial" w:hAnsi="Arial" w:cs="Arial"/>
                      <w:sz w:val="22"/>
                      <w:szCs w:val="22"/>
                    </w:rPr>
                    <w:t xml:space="preserve"> was </w:t>
                  </w:r>
                  <w:r w:rsidR="00BE6F50">
                    <w:rPr>
                      <w:rFonts w:ascii="Arial" w:hAnsi="Arial" w:cs="Arial"/>
                      <w:sz w:val="22"/>
                      <w:szCs w:val="22"/>
                    </w:rPr>
                    <w:t xml:space="preserve">also </w:t>
                  </w:r>
                  <w:r w:rsidR="00504772">
                    <w:rPr>
                      <w:rFonts w:ascii="Arial" w:hAnsi="Arial" w:cs="Arial"/>
                      <w:sz w:val="22"/>
                      <w:szCs w:val="22"/>
                    </w:rPr>
                    <w:t>able to maintain the deltasatel</w:t>
                  </w:r>
                  <w:r w:rsidR="00BE6F50">
                    <w:rPr>
                      <w:rFonts w:ascii="Arial" w:hAnsi="Arial" w:cs="Arial"/>
                      <w:sz w:val="22"/>
                      <w:szCs w:val="22"/>
                    </w:rPr>
                    <w:t>l</w:t>
                  </w:r>
                  <w:r w:rsidR="00504772">
                    <w:rPr>
                      <w:rFonts w:ascii="Arial" w:hAnsi="Arial" w:cs="Arial"/>
                      <w:sz w:val="22"/>
                      <w:szCs w:val="22"/>
                    </w:rPr>
                    <w:t xml:space="preserve">ite in </w:t>
                  </w:r>
                  <w:r w:rsidR="00504772" w:rsidRPr="00CD56C3">
                    <w:rPr>
                      <w:rFonts w:ascii="Arial" w:hAnsi="Arial" w:cs="Arial"/>
                      <w:i/>
                      <w:sz w:val="22"/>
                      <w:szCs w:val="22"/>
                    </w:rPr>
                    <w:t>N. benthamiana</w:t>
                  </w:r>
                  <w:r w:rsidR="00504772">
                    <w:rPr>
                      <w:rFonts w:ascii="Arial" w:hAnsi="Arial" w:cs="Arial"/>
                      <w:sz w:val="22"/>
                      <w:szCs w:val="22"/>
                    </w:rPr>
                    <w:t xml:space="preserve">, </w:t>
                  </w:r>
                  <w:r w:rsidRPr="00C73D0E">
                    <w:rPr>
                      <w:rFonts w:ascii="Arial" w:hAnsi="Arial" w:cs="Arial"/>
                      <w:sz w:val="22"/>
                      <w:szCs w:val="22"/>
                    </w:rPr>
                    <w:t xml:space="preserve">the name </w:t>
                  </w:r>
                  <w:r w:rsidRPr="00CD56C3">
                    <w:rPr>
                      <w:rFonts w:ascii="Arial" w:hAnsi="Arial" w:cs="Arial"/>
                      <w:i/>
                      <w:sz w:val="22"/>
                      <w:szCs w:val="22"/>
                    </w:rPr>
                    <w:t>Desmodium leaf distortion deltasatellite</w:t>
                  </w:r>
                  <w:r w:rsidRPr="00C73D0E">
                    <w:rPr>
                      <w:rFonts w:ascii="Arial" w:hAnsi="Arial" w:cs="Arial"/>
                      <w:sz w:val="22"/>
                      <w:szCs w:val="22"/>
                    </w:rPr>
                    <w:t xml:space="preserve"> is</w:t>
                  </w:r>
                  <w:r w:rsidR="00504772">
                    <w:rPr>
                      <w:rFonts w:ascii="Arial" w:hAnsi="Arial" w:cs="Arial"/>
                      <w:sz w:val="22"/>
                      <w:szCs w:val="22"/>
                    </w:rPr>
                    <w:t xml:space="preserve"> proposed for this species.</w:t>
                  </w:r>
                </w:p>
                <w:p w14:paraId="75D1FB1D" w14:textId="77777777" w:rsidR="00237296" w:rsidRPr="00FE4311" w:rsidRDefault="00C73D0E" w:rsidP="00504772">
                  <w:pPr>
                    <w:pStyle w:val="BodyTextIndent"/>
                    <w:ind w:left="0" w:firstLine="0"/>
                    <w:jc w:val="both"/>
                    <w:rPr>
                      <w:rFonts w:ascii="Arial" w:hAnsi="Arial" w:cs="Arial"/>
                      <w:color w:val="000000"/>
                      <w:sz w:val="22"/>
                      <w:szCs w:val="22"/>
                    </w:rPr>
                  </w:pPr>
                  <w:r w:rsidRPr="00C73D0E">
                    <w:rPr>
                      <w:rFonts w:ascii="Arial" w:hAnsi="Arial" w:cs="Arial"/>
                      <w:sz w:val="22"/>
                      <w:szCs w:val="22"/>
                    </w:rPr>
                    <w:t xml:space="preserve">Phylogenetic analysis </w:t>
                  </w:r>
                  <w:r w:rsidR="00504772">
                    <w:rPr>
                      <w:rFonts w:ascii="Arial" w:hAnsi="Arial" w:cs="Arial"/>
                      <w:sz w:val="22"/>
                      <w:szCs w:val="22"/>
                    </w:rPr>
                    <w:t>(Figure 1) showed that a</w:t>
                  </w:r>
                  <w:r w:rsidRPr="00C73D0E">
                    <w:rPr>
                      <w:rFonts w:ascii="Arial" w:hAnsi="Arial" w:cs="Arial"/>
                      <w:sz w:val="22"/>
                      <w:szCs w:val="22"/>
                    </w:rPr>
                    <w:t xml:space="preserve">ll </w:t>
                  </w:r>
                  <w:r w:rsidR="007D1C71">
                    <w:rPr>
                      <w:rFonts w:ascii="Arial" w:hAnsi="Arial" w:cs="Arial"/>
                      <w:sz w:val="22"/>
                      <w:szCs w:val="22"/>
                    </w:rPr>
                    <w:t>Desmodium leaf distortion deltasatellite</w:t>
                  </w:r>
                  <w:r w:rsidRPr="00C73D0E">
                    <w:rPr>
                      <w:rFonts w:ascii="Arial" w:hAnsi="Arial" w:cs="Arial"/>
                      <w:sz w:val="22"/>
                      <w:szCs w:val="22"/>
                    </w:rPr>
                    <w:t xml:space="preserve"> isolates clustered together and</w:t>
                  </w:r>
                  <w:r w:rsidR="007D1C71">
                    <w:rPr>
                      <w:rFonts w:ascii="Arial" w:hAnsi="Arial" w:cs="Arial"/>
                      <w:sz w:val="22"/>
                      <w:szCs w:val="22"/>
                    </w:rPr>
                    <w:t xml:space="preserve"> </w:t>
                  </w:r>
                  <w:r w:rsidRPr="00C73D0E">
                    <w:rPr>
                      <w:rFonts w:ascii="Arial" w:hAnsi="Arial" w:cs="Arial"/>
                      <w:sz w:val="22"/>
                      <w:szCs w:val="22"/>
                    </w:rPr>
                    <w:t>are separated from the rest of New World deltasatellites,</w:t>
                  </w:r>
                  <w:r w:rsidR="00504772">
                    <w:rPr>
                      <w:rFonts w:ascii="Arial" w:hAnsi="Arial" w:cs="Arial"/>
                      <w:sz w:val="22"/>
                      <w:szCs w:val="22"/>
                    </w:rPr>
                    <w:t xml:space="preserve"> </w:t>
                  </w:r>
                  <w:r w:rsidRPr="00C73D0E">
                    <w:rPr>
                      <w:rFonts w:ascii="Arial" w:hAnsi="Arial" w:cs="Arial"/>
                      <w:sz w:val="22"/>
                      <w:szCs w:val="22"/>
                    </w:rPr>
                    <w:t>supporting that this deltasatellite constitutes a novel species.</w:t>
                  </w:r>
                </w:p>
              </w:tc>
            </w:tr>
          </w:tbl>
          <w:p w14:paraId="514008FF" w14:textId="77777777" w:rsidR="00237296" w:rsidRPr="00B91D87" w:rsidRDefault="00237296" w:rsidP="009623BE">
            <w:pPr>
              <w:rPr>
                <w:rFonts w:ascii="Arial" w:hAnsi="Arial" w:cs="Arial"/>
                <w:color w:val="0000FF"/>
                <w:sz w:val="20"/>
              </w:rPr>
            </w:pPr>
          </w:p>
        </w:tc>
      </w:tr>
    </w:tbl>
    <w:p w14:paraId="18A4E43B" w14:textId="77777777" w:rsidR="00504772" w:rsidRDefault="00504772" w:rsidP="00504772">
      <w:pPr>
        <w:ind w:left="142"/>
        <w:rPr>
          <w:rFonts w:ascii="Arial" w:hAnsi="Arial" w:cs="Arial"/>
          <w:sz w:val="22"/>
          <w:szCs w:val="22"/>
        </w:rPr>
      </w:pPr>
    </w:p>
    <w:p w14:paraId="08D46415" w14:textId="77777777" w:rsidR="00504772" w:rsidRDefault="00504772" w:rsidP="00504772">
      <w:pPr>
        <w:ind w:left="142"/>
        <w:rPr>
          <w:rFonts w:ascii="Arial" w:hAnsi="Arial" w:cs="Arial"/>
          <w:sz w:val="22"/>
          <w:szCs w:val="22"/>
        </w:rPr>
      </w:pPr>
    </w:p>
    <w:p w14:paraId="57103964" w14:textId="77777777" w:rsidR="00504772" w:rsidRDefault="00504772" w:rsidP="00504772">
      <w:pPr>
        <w:ind w:left="142"/>
        <w:rPr>
          <w:rFonts w:ascii="Arial" w:hAnsi="Arial" w:cs="Arial"/>
          <w:sz w:val="22"/>
          <w:szCs w:val="22"/>
        </w:rPr>
      </w:pPr>
    </w:p>
    <w:p w14:paraId="2476A146" w14:textId="77777777" w:rsidR="00504772" w:rsidRDefault="00504772" w:rsidP="00504772">
      <w:pPr>
        <w:ind w:left="142"/>
        <w:rPr>
          <w:rFonts w:ascii="Arial" w:hAnsi="Arial" w:cs="Arial"/>
          <w:sz w:val="22"/>
          <w:szCs w:val="22"/>
        </w:rPr>
      </w:pPr>
    </w:p>
    <w:p w14:paraId="7615BC24" w14:textId="77777777" w:rsidR="00504772" w:rsidRDefault="00504772" w:rsidP="00504772">
      <w:pPr>
        <w:ind w:left="142"/>
        <w:rPr>
          <w:rFonts w:ascii="Arial" w:hAnsi="Arial" w:cs="Arial"/>
          <w:sz w:val="22"/>
          <w:szCs w:val="22"/>
        </w:rPr>
      </w:pPr>
    </w:p>
    <w:p w14:paraId="3ADF9662" w14:textId="77777777" w:rsidR="00504772" w:rsidRDefault="00504772" w:rsidP="00504772">
      <w:pPr>
        <w:ind w:left="142"/>
        <w:rPr>
          <w:rFonts w:ascii="Arial" w:hAnsi="Arial" w:cs="Arial"/>
          <w:sz w:val="22"/>
          <w:szCs w:val="22"/>
        </w:rPr>
      </w:pPr>
    </w:p>
    <w:p w14:paraId="2E98F742" w14:textId="77777777" w:rsidR="00504772" w:rsidRDefault="00504772" w:rsidP="00504772">
      <w:pPr>
        <w:ind w:left="142"/>
        <w:rPr>
          <w:rFonts w:ascii="Arial" w:hAnsi="Arial" w:cs="Arial"/>
          <w:sz w:val="22"/>
          <w:szCs w:val="22"/>
        </w:rPr>
      </w:pPr>
    </w:p>
    <w:p w14:paraId="3D5267A8" w14:textId="77777777" w:rsidR="00504772" w:rsidRDefault="00504772" w:rsidP="00504772">
      <w:pPr>
        <w:ind w:left="142"/>
        <w:rPr>
          <w:rFonts w:ascii="Arial" w:hAnsi="Arial" w:cs="Arial"/>
          <w:sz w:val="22"/>
          <w:szCs w:val="22"/>
        </w:rPr>
      </w:pPr>
    </w:p>
    <w:p w14:paraId="1D5F7937" w14:textId="77777777" w:rsidR="00504772" w:rsidRDefault="00504772" w:rsidP="00504772">
      <w:pPr>
        <w:ind w:left="142"/>
        <w:rPr>
          <w:rFonts w:ascii="Arial" w:hAnsi="Arial" w:cs="Arial"/>
          <w:sz w:val="22"/>
          <w:szCs w:val="22"/>
        </w:rPr>
      </w:pPr>
    </w:p>
    <w:p w14:paraId="72B9FD02" w14:textId="77777777" w:rsidR="00504772" w:rsidRDefault="00504772" w:rsidP="00504772">
      <w:pPr>
        <w:ind w:left="142"/>
        <w:rPr>
          <w:rFonts w:ascii="Arial" w:hAnsi="Arial" w:cs="Arial"/>
          <w:sz w:val="22"/>
          <w:szCs w:val="22"/>
        </w:rPr>
      </w:pPr>
    </w:p>
    <w:p w14:paraId="642C213F" w14:textId="77777777" w:rsidR="00504772" w:rsidRDefault="00504772" w:rsidP="00504772">
      <w:pPr>
        <w:ind w:left="142"/>
        <w:rPr>
          <w:rFonts w:ascii="Arial" w:hAnsi="Arial" w:cs="Arial"/>
          <w:sz w:val="22"/>
          <w:szCs w:val="22"/>
        </w:rPr>
      </w:pPr>
    </w:p>
    <w:p w14:paraId="0C0460E8" w14:textId="77777777" w:rsidR="00504772" w:rsidRDefault="00504772" w:rsidP="00504772">
      <w:pPr>
        <w:ind w:left="142"/>
        <w:rPr>
          <w:rFonts w:ascii="Arial" w:hAnsi="Arial" w:cs="Arial"/>
          <w:sz w:val="22"/>
          <w:szCs w:val="22"/>
        </w:rPr>
      </w:pPr>
    </w:p>
    <w:p w14:paraId="1F0650CA" w14:textId="77777777" w:rsidR="00F46616" w:rsidRDefault="00F46616" w:rsidP="00504772">
      <w:pPr>
        <w:ind w:left="142"/>
        <w:rPr>
          <w:rFonts w:ascii="Arial" w:hAnsi="Arial" w:cs="Arial"/>
          <w:sz w:val="22"/>
          <w:szCs w:val="22"/>
        </w:rPr>
      </w:pPr>
    </w:p>
    <w:p w14:paraId="50562B2D" w14:textId="77777777" w:rsidR="00F46616" w:rsidRDefault="00F46616" w:rsidP="00504772">
      <w:pPr>
        <w:ind w:left="142"/>
        <w:rPr>
          <w:rFonts w:ascii="Arial" w:hAnsi="Arial" w:cs="Arial"/>
          <w:sz w:val="22"/>
          <w:szCs w:val="22"/>
        </w:rPr>
      </w:pPr>
    </w:p>
    <w:p w14:paraId="14C3365E" w14:textId="77777777" w:rsidR="00504772" w:rsidRDefault="00504772" w:rsidP="00504772">
      <w:pPr>
        <w:ind w:left="142"/>
        <w:rPr>
          <w:rFonts w:ascii="Arial" w:hAnsi="Arial" w:cs="Arial"/>
          <w:sz w:val="22"/>
          <w:szCs w:val="22"/>
        </w:rPr>
      </w:pPr>
    </w:p>
    <w:p w14:paraId="20095F89" w14:textId="77777777" w:rsidR="00504772" w:rsidRDefault="00504772" w:rsidP="00504772">
      <w:pPr>
        <w:ind w:left="142"/>
        <w:rPr>
          <w:rFonts w:ascii="Arial" w:hAnsi="Arial" w:cs="Arial"/>
          <w:sz w:val="22"/>
          <w:szCs w:val="22"/>
        </w:rPr>
      </w:pPr>
    </w:p>
    <w:p w14:paraId="22A2C4C4" w14:textId="77777777" w:rsidR="000712E2" w:rsidRPr="00FE4311" w:rsidRDefault="000712E2" w:rsidP="000712E2">
      <w:pPr>
        <w:ind w:left="142"/>
        <w:rPr>
          <w:rFonts w:ascii="Arial" w:hAnsi="Arial" w:cs="Arial"/>
          <w:b/>
          <w:sz w:val="22"/>
          <w:szCs w:val="22"/>
        </w:rPr>
      </w:pPr>
      <w:r w:rsidRPr="000712E2">
        <w:rPr>
          <w:rFonts w:ascii="Arial" w:hAnsi="Arial" w:cs="Arial"/>
          <w:b/>
          <w:bCs/>
          <w:sz w:val="22"/>
          <w:szCs w:val="22"/>
        </w:rPr>
        <w:lastRenderedPageBreak/>
        <w:t>Table 1.</w:t>
      </w:r>
      <w:r w:rsidRPr="00FE4311">
        <w:rPr>
          <w:rFonts w:ascii="Arial" w:hAnsi="Arial" w:cs="Arial"/>
          <w:sz w:val="22"/>
          <w:szCs w:val="22"/>
        </w:rPr>
        <w:t xml:space="preserve"> Details of the proposed </w:t>
      </w:r>
      <w:r>
        <w:rPr>
          <w:rFonts w:ascii="Arial" w:hAnsi="Arial" w:cs="Arial"/>
          <w:sz w:val="22"/>
          <w:szCs w:val="22"/>
        </w:rPr>
        <w:t xml:space="preserve">deltasatellite </w:t>
      </w:r>
      <w:r w:rsidRPr="00FE4311">
        <w:rPr>
          <w:rFonts w:ascii="Arial" w:hAnsi="Arial" w:cs="Arial"/>
          <w:sz w:val="22"/>
          <w:szCs w:val="22"/>
        </w:rPr>
        <w:t>species</w:t>
      </w:r>
      <w:r w:rsidRPr="00FE4311">
        <w:rPr>
          <w:rFonts w:ascii="Arial" w:hAnsi="Arial" w:cs="Arial"/>
          <w:sz w:val="20"/>
        </w:rPr>
        <w:t>.</w:t>
      </w:r>
    </w:p>
    <w:p w14:paraId="59635D4E" w14:textId="77777777" w:rsidR="00504772" w:rsidRPr="00BF7C99" w:rsidRDefault="00504772" w:rsidP="00504772">
      <w:pPr>
        <w:ind w:left="142"/>
        <w:rPr>
          <w:rFonts w:ascii="Arial" w:hAnsi="Arial" w:cs="Arial"/>
          <w:sz w:val="22"/>
          <w:szCs w:val="22"/>
        </w:rPr>
      </w:pPr>
    </w:p>
    <w:tbl>
      <w:tblPr>
        <w:tblStyle w:val="Tablaconcuadrcula1"/>
        <w:tblpPr w:leftFromText="141" w:rightFromText="141" w:vertAnchor="page" w:horzAnchor="margin" w:tblpY="1921"/>
        <w:tblW w:w="8931" w:type="dxa"/>
        <w:tblLook w:val="04A0" w:firstRow="1" w:lastRow="0" w:firstColumn="1" w:lastColumn="0" w:noHBand="0" w:noVBand="1"/>
      </w:tblPr>
      <w:tblGrid>
        <w:gridCol w:w="3799"/>
        <w:gridCol w:w="1050"/>
        <w:gridCol w:w="1242"/>
        <w:gridCol w:w="2014"/>
        <w:gridCol w:w="826"/>
      </w:tblGrid>
      <w:tr w:rsidR="0079722B" w:rsidRPr="007207D9" w14:paraId="22D5DDC2" w14:textId="77777777" w:rsidTr="00CD56C3">
        <w:trPr>
          <w:trHeight w:val="303"/>
        </w:trPr>
        <w:tc>
          <w:tcPr>
            <w:tcW w:w="3799" w:type="dxa"/>
            <w:vAlign w:val="center"/>
          </w:tcPr>
          <w:p w14:paraId="53FF6BD3" w14:textId="77777777" w:rsidR="0079722B" w:rsidRPr="00CD56C3" w:rsidRDefault="0079722B" w:rsidP="00A07AF9">
            <w:pPr>
              <w:rPr>
                <w:rFonts w:ascii="Arial" w:hAnsi="Arial" w:cs="Arial"/>
                <w:b/>
                <w:iCs/>
                <w:color w:val="333333"/>
                <w:spacing w:val="2"/>
                <w:sz w:val="20"/>
                <w:szCs w:val="20"/>
                <w:shd w:val="clear" w:color="auto" w:fill="FCFCFC"/>
              </w:rPr>
            </w:pPr>
            <w:r w:rsidRPr="00CD56C3">
              <w:rPr>
                <w:rFonts w:ascii="Arial" w:hAnsi="Arial" w:cs="Arial"/>
                <w:b/>
                <w:iCs/>
                <w:color w:val="333333"/>
                <w:spacing w:val="2"/>
                <w:sz w:val="20"/>
                <w:szCs w:val="20"/>
                <w:shd w:val="clear" w:color="auto" w:fill="FCFCFC"/>
              </w:rPr>
              <w:t>Species name</w:t>
            </w:r>
          </w:p>
        </w:tc>
        <w:tc>
          <w:tcPr>
            <w:tcW w:w="1050" w:type="dxa"/>
            <w:vAlign w:val="center"/>
          </w:tcPr>
          <w:p w14:paraId="08D86C7A" w14:textId="77777777" w:rsidR="0079722B" w:rsidRPr="00CD56C3" w:rsidRDefault="0079722B" w:rsidP="00A07A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sz w:val="20"/>
                <w:szCs w:val="20"/>
              </w:rPr>
            </w:pPr>
            <w:r w:rsidRPr="00CD56C3">
              <w:rPr>
                <w:rFonts w:ascii="Arial" w:hAnsi="Arial" w:cs="Arial"/>
                <w:b/>
                <w:sz w:val="20"/>
                <w:szCs w:val="20"/>
              </w:rPr>
              <w:t>Virus acronym</w:t>
            </w:r>
          </w:p>
        </w:tc>
        <w:tc>
          <w:tcPr>
            <w:tcW w:w="1242" w:type="dxa"/>
            <w:vAlign w:val="center"/>
          </w:tcPr>
          <w:p w14:paraId="71C62A3B" w14:textId="77777777" w:rsidR="0079722B" w:rsidRPr="00CD56C3" w:rsidRDefault="00BE6F50" w:rsidP="00A07A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color w:val="000000"/>
                <w:sz w:val="20"/>
                <w:szCs w:val="20"/>
              </w:rPr>
            </w:pPr>
            <w:r w:rsidRPr="00CD56C3">
              <w:rPr>
                <w:rFonts w:ascii="Arial" w:hAnsi="Arial" w:cs="Arial"/>
                <w:b/>
                <w:sz w:val="20"/>
                <w:szCs w:val="20"/>
              </w:rPr>
              <w:t>GenBank Acc. No.</w:t>
            </w:r>
          </w:p>
        </w:tc>
        <w:tc>
          <w:tcPr>
            <w:tcW w:w="2014" w:type="dxa"/>
            <w:vAlign w:val="center"/>
          </w:tcPr>
          <w:p w14:paraId="5A4F1630" w14:textId="77777777" w:rsidR="0079722B" w:rsidRPr="00CD56C3" w:rsidRDefault="0079722B" w:rsidP="00A07AF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color w:val="000000"/>
                <w:sz w:val="20"/>
                <w:szCs w:val="20"/>
              </w:rPr>
            </w:pPr>
            <w:r w:rsidRPr="00CD56C3">
              <w:rPr>
                <w:rFonts w:ascii="Arial" w:hAnsi="Arial" w:cs="Arial"/>
                <w:b/>
                <w:color w:val="000000"/>
                <w:sz w:val="20"/>
                <w:szCs w:val="20"/>
              </w:rPr>
              <w:t>Isolate</w:t>
            </w:r>
          </w:p>
        </w:tc>
        <w:tc>
          <w:tcPr>
            <w:tcW w:w="826" w:type="dxa"/>
          </w:tcPr>
          <w:p w14:paraId="271319EA" w14:textId="77777777" w:rsidR="0079722B" w:rsidRPr="00CD56C3" w:rsidRDefault="0079722B" w:rsidP="00A07AF9">
            <w:pPr>
              <w:jc w:val="both"/>
              <w:rPr>
                <w:rFonts w:ascii="Arial" w:hAnsi="Arial" w:cs="Arial"/>
                <w:b/>
                <w:iCs/>
                <w:color w:val="333333"/>
                <w:spacing w:val="2"/>
                <w:sz w:val="20"/>
                <w:szCs w:val="20"/>
                <w:shd w:val="clear" w:color="auto" w:fill="FCFCFC"/>
              </w:rPr>
            </w:pPr>
            <w:r w:rsidRPr="00CD56C3">
              <w:rPr>
                <w:rFonts w:ascii="Arial" w:hAnsi="Arial" w:cs="Arial"/>
                <w:b/>
                <w:iCs/>
                <w:color w:val="333333"/>
                <w:spacing w:val="2"/>
                <w:sz w:val="20"/>
                <w:szCs w:val="20"/>
                <w:shd w:val="clear" w:color="auto" w:fill="FCFCFC"/>
              </w:rPr>
              <w:t>Size</w:t>
            </w:r>
            <w:r w:rsidR="007D1C71" w:rsidRPr="00CD56C3">
              <w:rPr>
                <w:rFonts w:ascii="Arial" w:hAnsi="Arial" w:cs="Arial"/>
                <w:b/>
                <w:iCs/>
                <w:color w:val="333333"/>
                <w:spacing w:val="2"/>
                <w:sz w:val="20"/>
                <w:szCs w:val="20"/>
                <w:shd w:val="clear" w:color="auto" w:fill="FCFCFC"/>
              </w:rPr>
              <w:t xml:space="preserve"> (nt)</w:t>
            </w:r>
          </w:p>
        </w:tc>
      </w:tr>
      <w:tr w:rsidR="0079722B" w:rsidRPr="00EC7DAC" w14:paraId="708A176E" w14:textId="77777777" w:rsidTr="00CD56C3">
        <w:trPr>
          <w:trHeight w:val="135"/>
        </w:trPr>
        <w:tc>
          <w:tcPr>
            <w:tcW w:w="3799" w:type="dxa"/>
            <w:vMerge w:val="restart"/>
            <w:tcMar>
              <w:left w:w="57" w:type="dxa"/>
              <w:right w:w="0" w:type="dxa"/>
            </w:tcMar>
          </w:tcPr>
          <w:p w14:paraId="01A9145A" w14:textId="77777777" w:rsidR="0079722B" w:rsidRPr="00CD56C3" w:rsidRDefault="0079722B" w:rsidP="00A07AF9">
            <w:pPr>
              <w:rPr>
                <w:rFonts w:ascii="Arial" w:hAnsi="Arial" w:cs="Arial"/>
                <w:i/>
                <w:iCs/>
                <w:color w:val="000000"/>
                <w:spacing w:val="2"/>
                <w:sz w:val="20"/>
                <w:szCs w:val="20"/>
                <w:shd w:val="clear" w:color="auto" w:fill="FCFCFC"/>
              </w:rPr>
            </w:pPr>
            <w:r w:rsidRPr="00CD56C3">
              <w:rPr>
                <w:rFonts w:ascii="Arial" w:hAnsi="Arial" w:cs="Arial"/>
                <w:i/>
                <w:iCs/>
                <w:color w:val="000000"/>
                <w:spacing w:val="2"/>
                <w:sz w:val="20"/>
                <w:szCs w:val="20"/>
                <w:shd w:val="clear" w:color="auto" w:fill="FCFCFC"/>
              </w:rPr>
              <w:t>Desmodium leaf distortion deltasatellite</w:t>
            </w:r>
          </w:p>
        </w:tc>
        <w:tc>
          <w:tcPr>
            <w:tcW w:w="1050" w:type="dxa"/>
            <w:vMerge w:val="restart"/>
          </w:tcPr>
          <w:p w14:paraId="4E7E6F00" w14:textId="77777777" w:rsidR="0079722B" w:rsidRPr="00CD56C3" w:rsidRDefault="0079722B" w:rsidP="00A07AF9">
            <w:pPr>
              <w:jc w:val="both"/>
              <w:rPr>
                <w:rFonts w:ascii="Arial" w:hAnsi="Arial" w:cs="Arial"/>
                <w:sz w:val="20"/>
                <w:szCs w:val="20"/>
              </w:rPr>
            </w:pPr>
            <w:r w:rsidRPr="00CD56C3">
              <w:rPr>
                <w:rFonts w:ascii="Arial" w:hAnsi="Arial" w:cs="Arial"/>
                <w:sz w:val="20"/>
                <w:szCs w:val="20"/>
              </w:rPr>
              <w:t>DesLDD</w:t>
            </w:r>
          </w:p>
        </w:tc>
        <w:tc>
          <w:tcPr>
            <w:tcW w:w="1242" w:type="dxa"/>
          </w:tcPr>
          <w:p w14:paraId="63753694" w14:textId="77777777" w:rsidR="0079722B" w:rsidRPr="00CD56C3" w:rsidRDefault="0079722B" w:rsidP="00A07AF9">
            <w:pPr>
              <w:jc w:val="both"/>
              <w:rPr>
                <w:rFonts w:ascii="Arial" w:hAnsi="Arial" w:cs="Arial"/>
                <w:iCs/>
                <w:spacing w:val="2"/>
                <w:sz w:val="20"/>
                <w:szCs w:val="20"/>
                <w:shd w:val="clear" w:color="auto" w:fill="FCFCFC"/>
              </w:rPr>
            </w:pPr>
            <w:r w:rsidRPr="00CD56C3">
              <w:rPr>
                <w:rFonts w:ascii="Arial" w:eastAsia="Calibri" w:hAnsi="Arial" w:cs="Arial"/>
                <w:sz w:val="20"/>
                <w:szCs w:val="20"/>
              </w:rPr>
              <w:t>MF773920</w:t>
            </w:r>
          </w:p>
        </w:tc>
        <w:tc>
          <w:tcPr>
            <w:tcW w:w="2014" w:type="dxa"/>
            <w:tcMar>
              <w:left w:w="57" w:type="dxa"/>
              <w:right w:w="0" w:type="dxa"/>
            </w:tcMar>
          </w:tcPr>
          <w:p w14:paraId="22BBC06E" w14:textId="77777777" w:rsidR="0079722B" w:rsidRPr="00CD56C3" w:rsidRDefault="0079722B" w:rsidP="00A07AF9">
            <w:pPr>
              <w:jc w:val="both"/>
              <w:rPr>
                <w:rFonts w:ascii="Arial" w:hAnsi="Arial" w:cs="Arial"/>
                <w:iCs/>
                <w:color w:val="333333"/>
                <w:spacing w:val="2"/>
                <w:sz w:val="20"/>
                <w:szCs w:val="20"/>
                <w:shd w:val="clear" w:color="auto" w:fill="FCFCFC"/>
              </w:rPr>
            </w:pPr>
            <w:r w:rsidRPr="00CD56C3">
              <w:rPr>
                <w:rFonts w:ascii="Arial" w:eastAsia="Calibri" w:hAnsi="Arial" w:cs="Arial"/>
                <w:sz w:val="20"/>
                <w:szCs w:val="20"/>
              </w:rPr>
              <w:t>CU-Co704-H1-13</w:t>
            </w:r>
          </w:p>
        </w:tc>
        <w:tc>
          <w:tcPr>
            <w:tcW w:w="826" w:type="dxa"/>
          </w:tcPr>
          <w:p w14:paraId="17D20EAF" w14:textId="77777777" w:rsidR="0079722B" w:rsidRPr="00CD56C3" w:rsidRDefault="0079722B" w:rsidP="00A07AF9">
            <w:pPr>
              <w:jc w:val="both"/>
              <w:rPr>
                <w:rFonts w:ascii="Arial" w:hAnsi="Arial" w:cs="Arial"/>
                <w:iCs/>
                <w:color w:val="333333"/>
                <w:spacing w:val="2"/>
                <w:sz w:val="20"/>
                <w:szCs w:val="20"/>
                <w:shd w:val="clear" w:color="auto" w:fill="FCFCFC"/>
              </w:rPr>
            </w:pPr>
            <w:r w:rsidRPr="00CD56C3">
              <w:rPr>
                <w:rFonts w:ascii="Arial" w:eastAsia="Calibri" w:hAnsi="Arial" w:cs="Arial"/>
                <w:sz w:val="20"/>
                <w:szCs w:val="20"/>
              </w:rPr>
              <w:t>666</w:t>
            </w:r>
          </w:p>
        </w:tc>
      </w:tr>
      <w:tr w:rsidR="0079722B" w:rsidRPr="007207D9" w14:paraId="1428CD36" w14:textId="77777777" w:rsidTr="00CD56C3">
        <w:trPr>
          <w:trHeight w:val="135"/>
        </w:trPr>
        <w:tc>
          <w:tcPr>
            <w:tcW w:w="3799" w:type="dxa"/>
            <w:vMerge/>
            <w:tcMar>
              <w:left w:w="57" w:type="dxa"/>
              <w:right w:w="0" w:type="dxa"/>
            </w:tcMar>
          </w:tcPr>
          <w:p w14:paraId="7CB1B837" w14:textId="77777777" w:rsidR="0079722B" w:rsidRPr="00CD56C3" w:rsidRDefault="0079722B" w:rsidP="00A07AF9">
            <w:pPr>
              <w:rPr>
                <w:rFonts w:ascii="Arial" w:hAnsi="Arial" w:cs="Arial"/>
                <w:i/>
                <w:iCs/>
                <w:color w:val="000000"/>
                <w:spacing w:val="2"/>
                <w:sz w:val="20"/>
                <w:szCs w:val="20"/>
                <w:shd w:val="clear" w:color="auto" w:fill="FCFCFC"/>
                <w:lang w:val="es-ES"/>
              </w:rPr>
            </w:pPr>
          </w:p>
        </w:tc>
        <w:tc>
          <w:tcPr>
            <w:tcW w:w="1050" w:type="dxa"/>
            <w:vMerge/>
          </w:tcPr>
          <w:p w14:paraId="48F50D7E" w14:textId="77777777" w:rsidR="0079722B" w:rsidRPr="00CD56C3" w:rsidRDefault="0079722B" w:rsidP="00A07AF9">
            <w:pPr>
              <w:jc w:val="both"/>
              <w:rPr>
                <w:rFonts w:ascii="Arial" w:hAnsi="Arial" w:cs="Arial"/>
                <w:sz w:val="20"/>
                <w:szCs w:val="20"/>
                <w:lang w:val="es-ES"/>
              </w:rPr>
            </w:pPr>
          </w:p>
        </w:tc>
        <w:tc>
          <w:tcPr>
            <w:tcW w:w="1242" w:type="dxa"/>
          </w:tcPr>
          <w:p w14:paraId="7C1369D2" w14:textId="77777777" w:rsidR="0079722B" w:rsidRPr="00CD56C3" w:rsidRDefault="0079722B" w:rsidP="00A07AF9">
            <w:pPr>
              <w:jc w:val="both"/>
              <w:rPr>
                <w:rFonts w:ascii="Arial" w:hAnsi="Arial" w:cs="Arial"/>
                <w:iCs/>
                <w:color w:val="000000"/>
                <w:spacing w:val="2"/>
                <w:sz w:val="20"/>
                <w:szCs w:val="20"/>
                <w:shd w:val="clear" w:color="auto" w:fill="FCFCFC"/>
              </w:rPr>
            </w:pPr>
            <w:r w:rsidRPr="00CD56C3">
              <w:rPr>
                <w:rFonts w:ascii="Arial" w:eastAsia="Calibri" w:hAnsi="Arial" w:cs="Arial"/>
                <w:sz w:val="20"/>
                <w:szCs w:val="20"/>
              </w:rPr>
              <w:t>MF773921</w:t>
            </w:r>
          </w:p>
        </w:tc>
        <w:tc>
          <w:tcPr>
            <w:tcW w:w="2014" w:type="dxa"/>
            <w:tcMar>
              <w:left w:w="57" w:type="dxa"/>
              <w:right w:w="0" w:type="dxa"/>
            </w:tcMar>
          </w:tcPr>
          <w:p w14:paraId="0FCF8F55" w14:textId="77777777" w:rsidR="0079722B" w:rsidRPr="00CD56C3" w:rsidRDefault="0079722B" w:rsidP="00A07AF9">
            <w:pPr>
              <w:jc w:val="both"/>
              <w:rPr>
                <w:rFonts w:ascii="Arial" w:hAnsi="Arial" w:cs="Arial"/>
                <w:iCs/>
                <w:color w:val="333333"/>
                <w:spacing w:val="2"/>
                <w:sz w:val="20"/>
                <w:szCs w:val="20"/>
                <w:shd w:val="clear" w:color="auto" w:fill="FCFCFC"/>
              </w:rPr>
            </w:pPr>
            <w:r w:rsidRPr="00CD56C3">
              <w:rPr>
                <w:rFonts w:ascii="Arial" w:eastAsia="Calibri" w:hAnsi="Arial" w:cs="Arial"/>
                <w:sz w:val="20"/>
                <w:szCs w:val="20"/>
              </w:rPr>
              <w:t>CU-Co704-H6-13</w:t>
            </w:r>
          </w:p>
        </w:tc>
        <w:tc>
          <w:tcPr>
            <w:tcW w:w="826" w:type="dxa"/>
          </w:tcPr>
          <w:p w14:paraId="28BA750A" w14:textId="77777777" w:rsidR="0079722B" w:rsidRPr="00CD56C3" w:rsidRDefault="0079722B" w:rsidP="00A07AF9">
            <w:pPr>
              <w:jc w:val="both"/>
              <w:rPr>
                <w:rFonts w:ascii="Arial" w:hAnsi="Arial" w:cs="Arial"/>
                <w:iCs/>
                <w:color w:val="333333"/>
                <w:spacing w:val="2"/>
                <w:sz w:val="20"/>
                <w:szCs w:val="20"/>
                <w:shd w:val="clear" w:color="auto" w:fill="FCFCFC"/>
              </w:rPr>
            </w:pPr>
            <w:r w:rsidRPr="00CD56C3">
              <w:rPr>
                <w:rFonts w:ascii="Arial" w:eastAsia="Calibri" w:hAnsi="Arial" w:cs="Arial"/>
                <w:sz w:val="20"/>
                <w:szCs w:val="20"/>
              </w:rPr>
              <w:t>666</w:t>
            </w:r>
          </w:p>
        </w:tc>
      </w:tr>
      <w:tr w:rsidR="0079722B" w:rsidRPr="007207D9" w14:paraId="171D3C9E" w14:textId="77777777" w:rsidTr="00CD56C3">
        <w:trPr>
          <w:trHeight w:val="135"/>
        </w:trPr>
        <w:tc>
          <w:tcPr>
            <w:tcW w:w="3799" w:type="dxa"/>
            <w:vMerge/>
            <w:tcMar>
              <w:left w:w="57" w:type="dxa"/>
              <w:right w:w="0" w:type="dxa"/>
            </w:tcMar>
          </w:tcPr>
          <w:p w14:paraId="7C555C84" w14:textId="77777777" w:rsidR="0079722B" w:rsidRPr="00CD56C3" w:rsidRDefault="0079722B" w:rsidP="00A07AF9">
            <w:pPr>
              <w:rPr>
                <w:rFonts w:ascii="Arial" w:hAnsi="Arial" w:cs="Arial"/>
                <w:i/>
                <w:sz w:val="20"/>
                <w:szCs w:val="20"/>
              </w:rPr>
            </w:pPr>
          </w:p>
        </w:tc>
        <w:tc>
          <w:tcPr>
            <w:tcW w:w="1050" w:type="dxa"/>
            <w:vMerge/>
          </w:tcPr>
          <w:p w14:paraId="71CB343A" w14:textId="77777777" w:rsidR="0079722B" w:rsidRPr="00CD56C3" w:rsidRDefault="0079722B" w:rsidP="00A07AF9">
            <w:pPr>
              <w:jc w:val="both"/>
              <w:rPr>
                <w:rFonts w:ascii="Arial" w:hAnsi="Arial" w:cs="Arial"/>
                <w:sz w:val="20"/>
                <w:szCs w:val="20"/>
              </w:rPr>
            </w:pPr>
          </w:p>
        </w:tc>
        <w:tc>
          <w:tcPr>
            <w:tcW w:w="1242" w:type="dxa"/>
          </w:tcPr>
          <w:p w14:paraId="1B9F9414" w14:textId="77777777" w:rsidR="0079722B" w:rsidRPr="00CD56C3" w:rsidRDefault="0079722B" w:rsidP="00A07AF9">
            <w:pPr>
              <w:jc w:val="both"/>
              <w:rPr>
                <w:rFonts w:ascii="Arial" w:hAnsi="Arial" w:cs="Arial"/>
                <w:sz w:val="20"/>
                <w:szCs w:val="20"/>
              </w:rPr>
            </w:pPr>
            <w:r w:rsidRPr="00CD56C3">
              <w:rPr>
                <w:rFonts w:ascii="Arial" w:eastAsia="Calibri" w:hAnsi="Arial" w:cs="Arial"/>
                <w:sz w:val="20"/>
                <w:szCs w:val="20"/>
              </w:rPr>
              <w:t>MF773922</w:t>
            </w:r>
          </w:p>
        </w:tc>
        <w:tc>
          <w:tcPr>
            <w:tcW w:w="2014" w:type="dxa"/>
            <w:tcMar>
              <w:left w:w="57" w:type="dxa"/>
              <w:right w:w="0" w:type="dxa"/>
            </w:tcMar>
          </w:tcPr>
          <w:p w14:paraId="5400723F" w14:textId="77777777" w:rsidR="0079722B" w:rsidRPr="00CD56C3" w:rsidRDefault="0079722B" w:rsidP="00A07AF9">
            <w:pPr>
              <w:jc w:val="both"/>
              <w:rPr>
                <w:rFonts w:ascii="Arial" w:hAnsi="Arial" w:cs="Arial"/>
                <w:sz w:val="20"/>
                <w:szCs w:val="20"/>
              </w:rPr>
            </w:pPr>
            <w:r w:rsidRPr="00CD56C3">
              <w:rPr>
                <w:rFonts w:ascii="Arial" w:eastAsia="Calibri" w:hAnsi="Arial" w:cs="Arial"/>
                <w:sz w:val="20"/>
                <w:szCs w:val="20"/>
              </w:rPr>
              <w:t>CU-Co704-H7-13</w:t>
            </w:r>
          </w:p>
        </w:tc>
        <w:tc>
          <w:tcPr>
            <w:tcW w:w="826" w:type="dxa"/>
          </w:tcPr>
          <w:p w14:paraId="302BB075" w14:textId="77777777" w:rsidR="0079722B" w:rsidRPr="00CD56C3" w:rsidRDefault="0079722B" w:rsidP="00A07AF9">
            <w:pPr>
              <w:jc w:val="both"/>
              <w:rPr>
                <w:rFonts w:ascii="Arial" w:hAnsi="Arial" w:cs="Arial"/>
                <w:iCs/>
                <w:sz w:val="20"/>
                <w:szCs w:val="20"/>
              </w:rPr>
            </w:pPr>
            <w:r w:rsidRPr="00CD56C3">
              <w:rPr>
                <w:rFonts w:ascii="Arial" w:eastAsia="Calibri" w:hAnsi="Arial" w:cs="Arial"/>
                <w:sz w:val="20"/>
                <w:szCs w:val="20"/>
              </w:rPr>
              <w:t>666</w:t>
            </w:r>
          </w:p>
        </w:tc>
      </w:tr>
      <w:tr w:rsidR="0079722B" w:rsidRPr="007207D9" w14:paraId="3AD0C5EB" w14:textId="77777777" w:rsidTr="00CD56C3">
        <w:trPr>
          <w:trHeight w:val="135"/>
        </w:trPr>
        <w:tc>
          <w:tcPr>
            <w:tcW w:w="3799" w:type="dxa"/>
            <w:vMerge/>
            <w:tcMar>
              <w:left w:w="57" w:type="dxa"/>
              <w:right w:w="0" w:type="dxa"/>
            </w:tcMar>
          </w:tcPr>
          <w:p w14:paraId="57AB3125" w14:textId="77777777" w:rsidR="0079722B" w:rsidRPr="00CD56C3" w:rsidRDefault="0079722B" w:rsidP="00A07AF9">
            <w:pPr>
              <w:rPr>
                <w:rFonts w:ascii="Arial" w:hAnsi="Arial" w:cs="Arial"/>
                <w:i/>
                <w:sz w:val="20"/>
                <w:szCs w:val="20"/>
              </w:rPr>
            </w:pPr>
          </w:p>
        </w:tc>
        <w:tc>
          <w:tcPr>
            <w:tcW w:w="1050" w:type="dxa"/>
            <w:vMerge/>
          </w:tcPr>
          <w:p w14:paraId="5D8937AC" w14:textId="77777777" w:rsidR="0079722B" w:rsidRPr="00CD56C3" w:rsidRDefault="0079722B" w:rsidP="00A07AF9">
            <w:pPr>
              <w:jc w:val="both"/>
              <w:rPr>
                <w:rFonts w:ascii="Arial" w:hAnsi="Arial" w:cs="Arial"/>
                <w:sz w:val="20"/>
                <w:szCs w:val="20"/>
              </w:rPr>
            </w:pPr>
          </w:p>
        </w:tc>
        <w:tc>
          <w:tcPr>
            <w:tcW w:w="1242" w:type="dxa"/>
          </w:tcPr>
          <w:p w14:paraId="7429BC84" w14:textId="77777777" w:rsidR="0079722B" w:rsidRPr="00CD56C3" w:rsidRDefault="0079722B" w:rsidP="00A07AF9">
            <w:pPr>
              <w:jc w:val="both"/>
              <w:rPr>
                <w:rFonts w:ascii="Arial" w:hAnsi="Arial" w:cs="Arial"/>
                <w:sz w:val="20"/>
                <w:szCs w:val="20"/>
              </w:rPr>
            </w:pPr>
            <w:r w:rsidRPr="00CD56C3">
              <w:rPr>
                <w:rFonts w:ascii="Arial" w:eastAsia="Calibri" w:hAnsi="Arial" w:cs="Arial"/>
                <w:sz w:val="20"/>
                <w:szCs w:val="20"/>
              </w:rPr>
              <w:t>MF773923</w:t>
            </w:r>
          </w:p>
        </w:tc>
        <w:tc>
          <w:tcPr>
            <w:tcW w:w="2014" w:type="dxa"/>
            <w:tcMar>
              <w:left w:w="57" w:type="dxa"/>
              <w:right w:w="0" w:type="dxa"/>
            </w:tcMar>
          </w:tcPr>
          <w:p w14:paraId="0031F789" w14:textId="77777777" w:rsidR="0079722B" w:rsidRPr="00CD56C3" w:rsidRDefault="0079722B" w:rsidP="00A07AF9">
            <w:pPr>
              <w:jc w:val="both"/>
              <w:rPr>
                <w:rFonts w:ascii="Arial" w:hAnsi="Arial" w:cs="Arial"/>
                <w:sz w:val="20"/>
                <w:szCs w:val="20"/>
              </w:rPr>
            </w:pPr>
            <w:r w:rsidRPr="00CD56C3">
              <w:rPr>
                <w:rFonts w:ascii="Arial" w:eastAsia="Calibri" w:hAnsi="Arial" w:cs="Arial"/>
                <w:sz w:val="20"/>
                <w:szCs w:val="20"/>
              </w:rPr>
              <w:t>CU-Co704-H8-13</w:t>
            </w:r>
          </w:p>
        </w:tc>
        <w:tc>
          <w:tcPr>
            <w:tcW w:w="826" w:type="dxa"/>
          </w:tcPr>
          <w:p w14:paraId="17F205AF" w14:textId="77777777" w:rsidR="0079722B" w:rsidRPr="00CD56C3" w:rsidRDefault="0079722B" w:rsidP="00A07AF9">
            <w:pPr>
              <w:jc w:val="both"/>
              <w:rPr>
                <w:rFonts w:ascii="Arial" w:hAnsi="Arial" w:cs="Arial"/>
                <w:sz w:val="20"/>
                <w:szCs w:val="20"/>
              </w:rPr>
            </w:pPr>
            <w:r w:rsidRPr="00825829">
              <w:rPr>
                <w:rFonts w:ascii="Arial" w:eastAsia="Calibri" w:hAnsi="Arial" w:cs="Arial"/>
                <w:sz w:val="20"/>
                <w:szCs w:val="20"/>
              </w:rPr>
              <w:t>666</w:t>
            </w:r>
          </w:p>
        </w:tc>
      </w:tr>
      <w:tr w:rsidR="0079722B" w:rsidRPr="007207D9" w14:paraId="58711B16" w14:textId="77777777" w:rsidTr="00CD56C3">
        <w:trPr>
          <w:trHeight w:val="135"/>
        </w:trPr>
        <w:tc>
          <w:tcPr>
            <w:tcW w:w="3799" w:type="dxa"/>
            <w:vMerge/>
            <w:tcMar>
              <w:left w:w="57" w:type="dxa"/>
              <w:right w:w="0" w:type="dxa"/>
            </w:tcMar>
          </w:tcPr>
          <w:p w14:paraId="7645AB2E" w14:textId="77777777" w:rsidR="0079722B" w:rsidRPr="00BF7C99" w:rsidRDefault="0079722B" w:rsidP="00A07AF9">
            <w:pPr>
              <w:rPr>
                <w:rFonts w:ascii="Arial" w:hAnsi="Arial" w:cs="Arial"/>
                <w:i/>
                <w:sz w:val="20"/>
                <w:szCs w:val="20"/>
                <w:rPrChange w:id="1" w:author="Jesús Navas Castillo" w:date="2020-07-27T15:20:00Z">
                  <w:rPr>
                    <w:rFonts w:ascii="Arial" w:hAnsi="Arial" w:cs="Arial"/>
                    <w:i/>
                    <w:sz w:val="16"/>
                    <w:szCs w:val="16"/>
                  </w:rPr>
                </w:rPrChange>
              </w:rPr>
            </w:pPr>
          </w:p>
        </w:tc>
        <w:tc>
          <w:tcPr>
            <w:tcW w:w="1050" w:type="dxa"/>
            <w:vMerge/>
          </w:tcPr>
          <w:p w14:paraId="69C4FBD2" w14:textId="77777777" w:rsidR="0079722B" w:rsidRPr="00BF7C99" w:rsidRDefault="0079722B" w:rsidP="00A07AF9">
            <w:pPr>
              <w:jc w:val="both"/>
              <w:rPr>
                <w:rFonts w:ascii="Arial" w:hAnsi="Arial" w:cs="Arial"/>
                <w:sz w:val="20"/>
                <w:szCs w:val="20"/>
                <w:rPrChange w:id="2" w:author="Jesús Navas Castillo" w:date="2020-07-27T15:20:00Z">
                  <w:rPr>
                    <w:rFonts w:ascii="Arial" w:hAnsi="Arial" w:cs="Arial"/>
                    <w:sz w:val="16"/>
                    <w:szCs w:val="16"/>
                  </w:rPr>
                </w:rPrChange>
              </w:rPr>
            </w:pPr>
          </w:p>
        </w:tc>
        <w:tc>
          <w:tcPr>
            <w:tcW w:w="1242" w:type="dxa"/>
          </w:tcPr>
          <w:p w14:paraId="44FD87B9" w14:textId="77777777" w:rsidR="0079722B" w:rsidRPr="00CD56C3" w:rsidRDefault="0079722B" w:rsidP="00A07AF9">
            <w:pPr>
              <w:jc w:val="both"/>
              <w:rPr>
                <w:rFonts w:ascii="Arial" w:hAnsi="Arial" w:cs="Arial"/>
                <w:sz w:val="20"/>
                <w:szCs w:val="20"/>
              </w:rPr>
            </w:pPr>
            <w:r w:rsidRPr="00825829">
              <w:rPr>
                <w:rFonts w:ascii="Arial" w:eastAsia="Calibri" w:hAnsi="Arial" w:cs="Arial"/>
                <w:sz w:val="20"/>
                <w:szCs w:val="20"/>
              </w:rPr>
              <w:t>MF773924</w:t>
            </w:r>
          </w:p>
        </w:tc>
        <w:tc>
          <w:tcPr>
            <w:tcW w:w="2014" w:type="dxa"/>
            <w:tcMar>
              <w:left w:w="57" w:type="dxa"/>
              <w:right w:w="0" w:type="dxa"/>
            </w:tcMar>
          </w:tcPr>
          <w:p w14:paraId="4D4C9547" w14:textId="77777777" w:rsidR="0079722B" w:rsidRPr="00CD56C3" w:rsidRDefault="0079722B" w:rsidP="00A07AF9">
            <w:pPr>
              <w:jc w:val="both"/>
              <w:rPr>
                <w:rFonts w:ascii="Arial" w:hAnsi="Arial" w:cs="Arial"/>
                <w:sz w:val="20"/>
                <w:szCs w:val="20"/>
              </w:rPr>
            </w:pPr>
            <w:r w:rsidRPr="00CD56C3">
              <w:rPr>
                <w:rFonts w:ascii="Arial" w:eastAsia="Calibri" w:hAnsi="Arial" w:cs="Arial"/>
                <w:sz w:val="20"/>
                <w:szCs w:val="20"/>
              </w:rPr>
              <w:t>CU-Co704-H9-13</w:t>
            </w:r>
          </w:p>
        </w:tc>
        <w:tc>
          <w:tcPr>
            <w:tcW w:w="826" w:type="dxa"/>
          </w:tcPr>
          <w:p w14:paraId="0E07B32A" w14:textId="77777777" w:rsidR="0079722B" w:rsidRPr="00CD56C3" w:rsidRDefault="0079722B" w:rsidP="00A07AF9">
            <w:pPr>
              <w:jc w:val="both"/>
              <w:rPr>
                <w:rFonts w:ascii="Arial" w:hAnsi="Arial" w:cs="Arial"/>
                <w:sz w:val="20"/>
                <w:szCs w:val="20"/>
              </w:rPr>
            </w:pPr>
            <w:r w:rsidRPr="00CD56C3">
              <w:rPr>
                <w:rFonts w:ascii="Arial" w:eastAsia="Calibri" w:hAnsi="Arial" w:cs="Arial"/>
                <w:sz w:val="20"/>
                <w:szCs w:val="20"/>
              </w:rPr>
              <w:t>666</w:t>
            </w:r>
          </w:p>
        </w:tc>
      </w:tr>
      <w:tr w:rsidR="0079722B" w:rsidRPr="007207D9" w14:paraId="6291AD84" w14:textId="77777777" w:rsidTr="00CD56C3">
        <w:trPr>
          <w:trHeight w:val="135"/>
        </w:trPr>
        <w:tc>
          <w:tcPr>
            <w:tcW w:w="3799" w:type="dxa"/>
            <w:vMerge/>
            <w:tcMar>
              <w:left w:w="57" w:type="dxa"/>
              <w:right w:w="0" w:type="dxa"/>
            </w:tcMar>
          </w:tcPr>
          <w:p w14:paraId="06290A1D" w14:textId="77777777" w:rsidR="0079722B" w:rsidRPr="00BF7C99" w:rsidRDefault="0079722B" w:rsidP="00A07AF9">
            <w:pPr>
              <w:rPr>
                <w:rFonts w:ascii="Arial" w:hAnsi="Arial" w:cs="Arial"/>
                <w:i/>
                <w:sz w:val="20"/>
                <w:szCs w:val="20"/>
                <w:rPrChange w:id="3" w:author="Jesús Navas Castillo" w:date="2020-07-27T15:20:00Z">
                  <w:rPr>
                    <w:rFonts w:ascii="Arial" w:hAnsi="Arial" w:cs="Arial"/>
                    <w:i/>
                    <w:sz w:val="16"/>
                    <w:szCs w:val="16"/>
                  </w:rPr>
                </w:rPrChange>
              </w:rPr>
            </w:pPr>
          </w:p>
        </w:tc>
        <w:tc>
          <w:tcPr>
            <w:tcW w:w="1050" w:type="dxa"/>
            <w:vMerge/>
          </w:tcPr>
          <w:p w14:paraId="6F75BC52" w14:textId="77777777" w:rsidR="0079722B" w:rsidRPr="00BF7C99" w:rsidRDefault="0079722B" w:rsidP="00A07AF9">
            <w:pPr>
              <w:jc w:val="both"/>
              <w:rPr>
                <w:rFonts w:ascii="Arial" w:hAnsi="Arial" w:cs="Arial"/>
                <w:sz w:val="20"/>
                <w:szCs w:val="20"/>
                <w:rPrChange w:id="4" w:author="Jesús Navas Castillo" w:date="2020-07-27T15:20:00Z">
                  <w:rPr>
                    <w:rFonts w:ascii="Arial" w:hAnsi="Arial" w:cs="Arial"/>
                    <w:sz w:val="16"/>
                    <w:szCs w:val="16"/>
                  </w:rPr>
                </w:rPrChange>
              </w:rPr>
            </w:pPr>
          </w:p>
        </w:tc>
        <w:tc>
          <w:tcPr>
            <w:tcW w:w="1242" w:type="dxa"/>
          </w:tcPr>
          <w:p w14:paraId="12C68210" w14:textId="77777777" w:rsidR="0079722B" w:rsidRPr="00CD56C3" w:rsidRDefault="0079722B" w:rsidP="00A07AF9">
            <w:pPr>
              <w:jc w:val="both"/>
              <w:rPr>
                <w:rFonts w:ascii="Arial" w:hAnsi="Arial" w:cs="Arial"/>
                <w:sz w:val="20"/>
                <w:szCs w:val="20"/>
              </w:rPr>
            </w:pPr>
            <w:r w:rsidRPr="00CD56C3">
              <w:rPr>
                <w:rFonts w:ascii="Arial" w:eastAsia="Calibri" w:hAnsi="Arial" w:cs="Arial"/>
                <w:sz w:val="20"/>
                <w:szCs w:val="20"/>
              </w:rPr>
              <w:t>MF773925</w:t>
            </w:r>
          </w:p>
        </w:tc>
        <w:tc>
          <w:tcPr>
            <w:tcW w:w="2014" w:type="dxa"/>
            <w:tcMar>
              <w:left w:w="57" w:type="dxa"/>
              <w:right w:w="0" w:type="dxa"/>
            </w:tcMar>
          </w:tcPr>
          <w:p w14:paraId="6478656B" w14:textId="77777777" w:rsidR="0079722B" w:rsidRPr="00CD56C3" w:rsidRDefault="0079722B" w:rsidP="00A07AF9">
            <w:pPr>
              <w:jc w:val="both"/>
              <w:rPr>
                <w:rFonts w:ascii="Arial" w:hAnsi="Arial" w:cs="Arial"/>
                <w:sz w:val="20"/>
                <w:szCs w:val="20"/>
              </w:rPr>
            </w:pPr>
            <w:r w:rsidRPr="00825829">
              <w:rPr>
                <w:rFonts w:ascii="Arial" w:eastAsia="Calibri" w:hAnsi="Arial" w:cs="Arial"/>
                <w:sz w:val="20"/>
                <w:szCs w:val="20"/>
              </w:rPr>
              <w:t>CU-Co704-H10-13</w:t>
            </w:r>
          </w:p>
        </w:tc>
        <w:tc>
          <w:tcPr>
            <w:tcW w:w="826" w:type="dxa"/>
          </w:tcPr>
          <w:p w14:paraId="79D7B041" w14:textId="77777777" w:rsidR="0079722B" w:rsidRPr="00CD56C3" w:rsidRDefault="0079722B" w:rsidP="00A07AF9">
            <w:pPr>
              <w:jc w:val="both"/>
              <w:rPr>
                <w:rFonts w:ascii="Arial" w:hAnsi="Arial" w:cs="Arial"/>
                <w:sz w:val="20"/>
                <w:szCs w:val="20"/>
              </w:rPr>
            </w:pPr>
            <w:r w:rsidRPr="00825829">
              <w:rPr>
                <w:rFonts w:ascii="Arial" w:eastAsia="Calibri" w:hAnsi="Arial" w:cs="Arial"/>
                <w:sz w:val="20"/>
                <w:szCs w:val="20"/>
              </w:rPr>
              <w:t>666</w:t>
            </w:r>
          </w:p>
        </w:tc>
      </w:tr>
      <w:tr w:rsidR="0079722B" w:rsidRPr="007207D9" w14:paraId="5EEF2AF2" w14:textId="77777777" w:rsidTr="00CD56C3">
        <w:trPr>
          <w:trHeight w:val="135"/>
        </w:trPr>
        <w:tc>
          <w:tcPr>
            <w:tcW w:w="3799" w:type="dxa"/>
            <w:vMerge/>
            <w:tcMar>
              <w:left w:w="57" w:type="dxa"/>
              <w:right w:w="0" w:type="dxa"/>
            </w:tcMar>
          </w:tcPr>
          <w:p w14:paraId="09BA7D32" w14:textId="77777777" w:rsidR="0079722B" w:rsidRPr="00BF7C99" w:rsidRDefault="0079722B" w:rsidP="00A07AF9">
            <w:pPr>
              <w:rPr>
                <w:rFonts w:ascii="Arial" w:hAnsi="Arial" w:cs="Arial"/>
                <w:i/>
                <w:sz w:val="20"/>
                <w:szCs w:val="20"/>
                <w:rPrChange w:id="5" w:author="Jesús Navas Castillo" w:date="2020-07-27T15:20:00Z">
                  <w:rPr>
                    <w:rFonts w:ascii="Arial" w:hAnsi="Arial" w:cs="Arial"/>
                    <w:i/>
                    <w:sz w:val="16"/>
                    <w:szCs w:val="16"/>
                  </w:rPr>
                </w:rPrChange>
              </w:rPr>
            </w:pPr>
          </w:p>
        </w:tc>
        <w:tc>
          <w:tcPr>
            <w:tcW w:w="1050" w:type="dxa"/>
            <w:vMerge/>
          </w:tcPr>
          <w:p w14:paraId="52618B47" w14:textId="77777777" w:rsidR="0079722B" w:rsidRPr="00BF7C99" w:rsidRDefault="0079722B" w:rsidP="00A07AF9">
            <w:pPr>
              <w:jc w:val="both"/>
              <w:rPr>
                <w:rFonts w:ascii="Arial" w:hAnsi="Arial" w:cs="Arial"/>
                <w:sz w:val="20"/>
                <w:szCs w:val="20"/>
                <w:rPrChange w:id="6" w:author="Jesús Navas Castillo" w:date="2020-07-27T15:20:00Z">
                  <w:rPr>
                    <w:rFonts w:ascii="Arial" w:hAnsi="Arial" w:cs="Arial"/>
                    <w:sz w:val="16"/>
                    <w:szCs w:val="16"/>
                  </w:rPr>
                </w:rPrChange>
              </w:rPr>
            </w:pPr>
          </w:p>
        </w:tc>
        <w:tc>
          <w:tcPr>
            <w:tcW w:w="1242" w:type="dxa"/>
          </w:tcPr>
          <w:p w14:paraId="032911C4" w14:textId="77777777" w:rsidR="0079722B" w:rsidRPr="00CD56C3" w:rsidRDefault="0079722B" w:rsidP="00A07AF9">
            <w:pPr>
              <w:jc w:val="both"/>
              <w:rPr>
                <w:rFonts w:ascii="Arial" w:hAnsi="Arial" w:cs="Arial"/>
                <w:sz w:val="20"/>
                <w:szCs w:val="20"/>
              </w:rPr>
            </w:pPr>
            <w:r w:rsidRPr="00CD56C3">
              <w:rPr>
                <w:rFonts w:ascii="Arial" w:eastAsia="Calibri" w:hAnsi="Arial" w:cs="Arial"/>
                <w:sz w:val="20"/>
                <w:szCs w:val="20"/>
              </w:rPr>
              <w:t>MF773926</w:t>
            </w:r>
          </w:p>
        </w:tc>
        <w:tc>
          <w:tcPr>
            <w:tcW w:w="2014" w:type="dxa"/>
            <w:tcMar>
              <w:left w:w="57" w:type="dxa"/>
              <w:right w:w="0" w:type="dxa"/>
            </w:tcMar>
          </w:tcPr>
          <w:p w14:paraId="599B400D"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CU-Co705-H1-13</w:t>
            </w:r>
          </w:p>
        </w:tc>
        <w:tc>
          <w:tcPr>
            <w:tcW w:w="826" w:type="dxa"/>
          </w:tcPr>
          <w:p w14:paraId="33F5273D"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666</w:t>
            </w:r>
          </w:p>
        </w:tc>
      </w:tr>
      <w:tr w:rsidR="0079722B" w:rsidRPr="007207D9" w14:paraId="0F998D44" w14:textId="77777777" w:rsidTr="00CD56C3">
        <w:trPr>
          <w:trHeight w:val="135"/>
        </w:trPr>
        <w:tc>
          <w:tcPr>
            <w:tcW w:w="3799" w:type="dxa"/>
            <w:vMerge/>
            <w:tcMar>
              <w:left w:w="57" w:type="dxa"/>
              <w:right w:w="0" w:type="dxa"/>
            </w:tcMar>
          </w:tcPr>
          <w:p w14:paraId="184F7350" w14:textId="77777777" w:rsidR="0079722B" w:rsidRPr="00BF7C99" w:rsidRDefault="0079722B" w:rsidP="00A07AF9">
            <w:pPr>
              <w:rPr>
                <w:rFonts w:ascii="Arial" w:hAnsi="Arial" w:cs="Arial"/>
                <w:i/>
                <w:sz w:val="20"/>
                <w:szCs w:val="20"/>
                <w:rPrChange w:id="7" w:author="Jesús Navas Castillo" w:date="2020-07-27T15:20:00Z">
                  <w:rPr>
                    <w:rFonts w:ascii="Arial" w:hAnsi="Arial" w:cs="Arial"/>
                    <w:i/>
                    <w:sz w:val="16"/>
                    <w:szCs w:val="16"/>
                  </w:rPr>
                </w:rPrChange>
              </w:rPr>
            </w:pPr>
          </w:p>
        </w:tc>
        <w:tc>
          <w:tcPr>
            <w:tcW w:w="1050" w:type="dxa"/>
            <w:vMerge/>
          </w:tcPr>
          <w:p w14:paraId="3B077F08" w14:textId="77777777" w:rsidR="0079722B" w:rsidRPr="00BF7C99" w:rsidRDefault="0079722B" w:rsidP="00A07AF9">
            <w:pPr>
              <w:jc w:val="both"/>
              <w:rPr>
                <w:rFonts w:ascii="Arial" w:hAnsi="Arial" w:cs="Arial"/>
                <w:sz w:val="20"/>
                <w:szCs w:val="20"/>
                <w:rPrChange w:id="8" w:author="Jesús Navas Castillo" w:date="2020-07-27T15:20:00Z">
                  <w:rPr>
                    <w:rFonts w:ascii="Arial" w:hAnsi="Arial" w:cs="Arial"/>
                    <w:sz w:val="16"/>
                    <w:szCs w:val="16"/>
                  </w:rPr>
                </w:rPrChange>
              </w:rPr>
            </w:pPr>
          </w:p>
        </w:tc>
        <w:tc>
          <w:tcPr>
            <w:tcW w:w="1242" w:type="dxa"/>
          </w:tcPr>
          <w:p w14:paraId="29A12DE0"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MF773927</w:t>
            </w:r>
          </w:p>
        </w:tc>
        <w:tc>
          <w:tcPr>
            <w:tcW w:w="2014" w:type="dxa"/>
            <w:tcMar>
              <w:left w:w="57" w:type="dxa"/>
              <w:right w:w="0" w:type="dxa"/>
            </w:tcMar>
          </w:tcPr>
          <w:p w14:paraId="2769A74B"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CU-Co705-H2-13</w:t>
            </w:r>
          </w:p>
        </w:tc>
        <w:tc>
          <w:tcPr>
            <w:tcW w:w="826" w:type="dxa"/>
          </w:tcPr>
          <w:p w14:paraId="1B43B593"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665</w:t>
            </w:r>
          </w:p>
        </w:tc>
      </w:tr>
      <w:tr w:rsidR="0079722B" w:rsidRPr="007207D9" w14:paraId="192A150E" w14:textId="77777777" w:rsidTr="00CD56C3">
        <w:trPr>
          <w:trHeight w:val="135"/>
        </w:trPr>
        <w:tc>
          <w:tcPr>
            <w:tcW w:w="3799" w:type="dxa"/>
            <w:vMerge/>
            <w:tcMar>
              <w:left w:w="57" w:type="dxa"/>
              <w:right w:w="0" w:type="dxa"/>
            </w:tcMar>
          </w:tcPr>
          <w:p w14:paraId="10CD1A69" w14:textId="77777777" w:rsidR="0079722B" w:rsidRPr="00BF7C99" w:rsidRDefault="0079722B" w:rsidP="00A07AF9">
            <w:pPr>
              <w:rPr>
                <w:rFonts w:ascii="Arial" w:hAnsi="Arial" w:cs="Arial"/>
                <w:i/>
                <w:sz w:val="20"/>
                <w:szCs w:val="20"/>
                <w:rPrChange w:id="9" w:author="Jesús Navas Castillo" w:date="2020-07-27T15:20:00Z">
                  <w:rPr>
                    <w:rFonts w:ascii="Arial" w:hAnsi="Arial" w:cs="Arial"/>
                    <w:i/>
                    <w:sz w:val="16"/>
                    <w:szCs w:val="16"/>
                  </w:rPr>
                </w:rPrChange>
              </w:rPr>
            </w:pPr>
          </w:p>
        </w:tc>
        <w:tc>
          <w:tcPr>
            <w:tcW w:w="1050" w:type="dxa"/>
            <w:vMerge/>
          </w:tcPr>
          <w:p w14:paraId="277AE42B" w14:textId="77777777" w:rsidR="0079722B" w:rsidRPr="00BF7C99" w:rsidRDefault="0079722B" w:rsidP="00A07AF9">
            <w:pPr>
              <w:jc w:val="both"/>
              <w:rPr>
                <w:rFonts w:ascii="Arial" w:hAnsi="Arial" w:cs="Arial"/>
                <w:sz w:val="20"/>
                <w:szCs w:val="20"/>
                <w:rPrChange w:id="10" w:author="Jesús Navas Castillo" w:date="2020-07-27T15:20:00Z">
                  <w:rPr>
                    <w:rFonts w:ascii="Arial" w:hAnsi="Arial" w:cs="Arial"/>
                    <w:sz w:val="16"/>
                    <w:szCs w:val="16"/>
                  </w:rPr>
                </w:rPrChange>
              </w:rPr>
            </w:pPr>
          </w:p>
        </w:tc>
        <w:tc>
          <w:tcPr>
            <w:tcW w:w="1242" w:type="dxa"/>
          </w:tcPr>
          <w:p w14:paraId="30901E0A"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MF773928</w:t>
            </w:r>
          </w:p>
        </w:tc>
        <w:tc>
          <w:tcPr>
            <w:tcW w:w="2014" w:type="dxa"/>
            <w:tcMar>
              <w:left w:w="57" w:type="dxa"/>
              <w:right w:w="0" w:type="dxa"/>
            </w:tcMar>
          </w:tcPr>
          <w:p w14:paraId="23DD2600" w14:textId="77777777" w:rsidR="0079722B" w:rsidRPr="00825829" w:rsidRDefault="0079722B" w:rsidP="00A07AF9">
            <w:pPr>
              <w:jc w:val="both"/>
              <w:rPr>
                <w:rFonts w:ascii="Arial" w:hAnsi="Arial" w:cs="Arial"/>
                <w:sz w:val="20"/>
                <w:szCs w:val="20"/>
                <w:lang w:val="es-ES"/>
              </w:rPr>
            </w:pPr>
            <w:r w:rsidRPr="00825829">
              <w:rPr>
                <w:rFonts w:ascii="Arial" w:eastAsia="Calibri" w:hAnsi="Arial" w:cs="Arial"/>
                <w:sz w:val="20"/>
                <w:szCs w:val="20"/>
              </w:rPr>
              <w:t>CU-Co705-H3-13</w:t>
            </w:r>
          </w:p>
        </w:tc>
        <w:tc>
          <w:tcPr>
            <w:tcW w:w="826" w:type="dxa"/>
          </w:tcPr>
          <w:p w14:paraId="76078299"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666</w:t>
            </w:r>
          </w:p>
        </w:tc>
      </w:tr>
      <w:tr w:rsidR="0079722B" w:rsidRPr="007207D9" w14:paraId="4ED3D72B" w14:textId="77777777" w:rsidTr="00CD56C3">
        <w:trPr>
          <w:trHeight w:val="135"/>
        </w:trPr>
        <w:tc>
          <w:tcPr>
            <w:tcW w:w="3799" w:type="dxa"/>
            <w:vMerge/>
            <w:tcMar>
              <w:left w:w="57" w:type="dxa"/>
              <w:right w:w="0" w:type="dxa"/>
            </w:tcMar>
          </w:tcPr>
          <w:p w14:paraId="7E767C18" w14:textId="77777777" w:rsidR="0079722B" w:rsidRPr="00BF7C99" w:rsidRDefault="0079722B" w:rsidP="00A07AF9">
            <w:pPr>
              <w:rPr>
                <w:rFonts w:ascii="Arial" w:hAnsi="Arial" w:cs="Arial"/>
                <w:i/>
                <w:sz w:val="20"/>
                <w:szCs w:val="20"/>
                <w:rPrChange w:id="11" w:author="Jesús Navas Castillo" w:date="2020-07-27T15:20:00Z">
                  <w:rPr>
                    <w:rFonts w:ascii="Arial" w:hAnsi="Arial" w:cs="Arial"/>
                    <w:i/>
                    <w:sz w:val="16"/>
                    <w:szCs w:val="16"/>
                  </w:rPr>
                </w:rPrChange>
              </w:rPr>
            </w:pPr>
          </w:p>
        </w:tc>
        <w:tc>
          <w:tcPr>
            <w:tcW w:w="1050" w:type="dxa"/>
            <w:vMerge/>
          </w:tcPr>
          <w:p w14:paraId="2283A5E6" w14:textId="77777777" w:rsidR="0079722B" w:rsidRPr="00BF7C99" w:rsidRDefault="0079722B" w:rsidP="00A07AF9">
            <w:pPr>
              <w:jc w:val="both"/>
              <w:rPr>
                <w:rFonts w:ascii="Arial" w:hAnsi="Arial" w:cs="Arial"/>
                <w:sz w:val="20"/>
                <w:szCs w:val="20"/>
                <w:rPrChange w:id="12" w:author="Jesús Navas Castillo" w:date="2020-07-27T15:20:00Z">
                  <w:rPr>
                    <w:rFonts w:ascii="Arial" w:hAnsi="Arial" w:cs="Arial"/>
                    <w:sz w:val="16"/>
                    <w:szCs w:val="16"/>
                  </w:rPr>
                </w:rPrChange>
              </w:rPr>
            </w:pPr>
          </w:p>
        </w:tc>
        <w:tc>
          <w:tcPr>
            <w:tcW w:w="1242" w:type="dxa"/>
          </w:tcPr>
          <w:p w14:paraId="2F8021BA"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MF773929</w:t>
            </w:r>
          </w:p>
        </w:tc>
        <w:tc>
          <w:tcPr>
            <w:tcW w:w="2014" w:type="dxa"/>
            <w:tcMar>
              <w:left w:w="57" w:type="dxa"/>
              <w:right w:w="0" w:type="dxa"/>
            </w:tcMar>
          </w:tcPr>
          <w:p w14:paraId="619AA6BF"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CU-Co705-H4-13</w:t>
            </w:r>
          </w:p>
        </w:tc>
        <w:tc>
          <w:tcPr>
            <w:tcW w:w="826" w:type="dxa"/>
          </w:tcPr>
          <w:p w14:paraId="04FBE6D9"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665</w:t>
            </w:r>
          </w:p>
        </w:tc>
      </w:tr>
      <w:tr w:rsidR="0079722B" w:rsidRPr="007207D9" w14:paraId="062FE29C" w14:textId="77777777" w:rsidTr="00CD56C3">
        <w:trPr>
          <w:trHeight w:val="135"/>
        </w:trPr>
        <w:tc>
          <w:tcPr>
            <w:tcW w:w="3799" w:type="dxa"/>
            <w:vMerge/>
            <w:tcMar>
              <w:left w:w="57" w:type="dxa"/>
              <w:right w:w="0" w:type="dxa"/>
            </w:tcMar>
          </w:tcPr>
          <w:p w14:paraId="2FF25946" w14:textId="77777777" w:rsidR="0079722B" w:rsidRPr="00BF7C99" w:rsidRDefault="0079722B" w:rsidP="00A07AF9">
            <w:pPr>
              <w:rPr>
                <w:rFonts w:ascii="Arial" w:hAnsi="Arial" w:cs="Arial"/>
                <w:i/>
                <w:sz w:val="20"/>
                <w:szCs w:val="20"/>
                <w:rPrChange w:id="13" w:author="Jesús Navas Castillo" w:date="2020-07-27T15:20:00Z">
                  <w:rPr>
                    <w:rFonts w:ascii="Arial" w:hAnsi="Arial" w:cs="Arial"/>
                    <w:i/>
                    <w:sz w:val="16"/>
                    <w:szCs w:val="16"/>
                  </w:rPr>
                </w:rPrChange>
              </w:rPr>
            </w:pPr>
          </w:p>
        </w:tc>
        <w:tc>
          <w:tcPr>
            <w:tcW w:w="1050" w:type="dxa"/>
            <w:vMerge/>
          </w:tcPr>
          <w:p w14:paraId="7F57A54C" w14:textId="77777777" w:rsidR="0079722B" w:rsidRPr="00BF7C99" w:rsidRDefault="0079722B" w:rsidP="00A07AF9">
            <w:pPr>
              <w:jc w:val="both"/>
              <w:rPr>
                <w:rFonts w:ascii="Arial" w:hAnsi="Arial" w:cs="Arial"/>
                <w:sz w:val="20"/>
                <w:szCs w:val="20"/>
                <w:rPrChange w:id="14" w:author="Jesús Navas Castillo" w:date="2020-07-27T15:20:00Z">
                  <w:rPr>
                    <w:rFonts w:ascii="Arial" w:hAnsi="Arial" w:cs="Arial"/>
                    <w:sz w:val="16"/>
                    <w:szCs w:val="16"/>
                  </w:rPr>
                </w:rPrChange>
              </w:rPr>
            </w:pPr>
          </w:p>
        </w:tc>
        <w:tc>
          <w:tcPr>
            <w:tcW w:w="1242" w:type="dxa"/>
          </w:tcPr>
          <w:p w14:paraId="606D50C4"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MF773930</w:t>
            </w:r>
          </w:p>
        </w:tc>
        <w:tc>
          <w:tcPr>
            <w:tcW w:w="2014" w:type="dxa"/>
            <w:tcMar>
              <w:left w:w="57" w:type="dxa"/>
              <w:right w:w="0" w:type="dxa"/>
            </w:tcMar>
          </w:tcPr>
          <w:p w14:paraId="5CC0484B"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CU-Co705-H5-13</w:t>
            </w:r>
          </w:p>
        </w:tc>
        <w:tc>
          <w:tcPr>
            <w:tcW w:w="826" w:type="dxa"/>
          </w:tcPr>
          <w:p w14:paraId="57A23DF6"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665</w:t>
            </w:r>
          </w:p>
        </w:tc>
      </w:tr>
      <w:tr w:rsidR="0079722B" w:rsidRPr="007207D9" w14:paraId="4A185291" w14:textId="77777777" w:rsidTr="00CD56C3">
        <w:trPr>
          <w:trHeight w:val="135"/>
        </w:trPr>
        <w:tc>
          <w:tcPr>
            <w:tcW w:w="3799" w:type="dxa"/>
            <w:vMerge/>
            <w:tcMar>
              <w:left w:w="57" w:type="dxa"/>
              <w:right w:w="0" w:type="dxa"/>
            </w:tcMar>
          </w:tcPr>
          <w:p w14:paraId="76151EC9" w14:textId="77777777" w:rsidR="0079722B" w:rsidRPr="00BF7C99" w:rsidRDefault="0079722B" w:rsidP="00A07AF9">
            <w:pPr>
              <w:rPr>
                <w:rFonts w:ascii="Arial" w:hAnsi="Arial" w:cs="Arial"/>
                <w:i/>
                <w:sz w:val="20"/>
                <w:szCs w:val="20"/>
                <w:rPrChange w:id="15" w:author="Jesús Navas Castillo" w:date="2020-07-27T15:20:00Z">
                  <w:rPr>
                    <w:rFonts w:ascii="Arial" w:hAnsi="Arial" w:cs="Arial"/>
                    <w:i/>
                    <w:sz w:val="16"/>
                    <w:szCs w:val="16"/>
                  </w:rPr>
                </w:rPrChange>
              </w:rPr>
            </w:pPr>
          </w:p>
        </w:tc>
        <w:tc>
          <w:tcPr>
            <w:tcW w:w="1050" w:type="dxa"/>
            <w:vMerge/>
          </w:tcPr>
          <w:p w14:paraId="234AF3FE" w14:textId="77777777" w:rsidR="0079722B" w:rsidRPr="00BF7C99" w:rsidRDefault="0079722B" w:rsidP="00A07AF9">
            <w:pPr>
              <w:jc w:val="both"/>
              <w:rPr>
                <w:rFonts w:ascii="Arial" w:hAnsi="Arial" w:cs="Arial"/>
                <w:sz w:val="20"/>
                <w:szCs w:val="20"/>
                <w:rPrChange w:id="16" w:author="Jesús Navas Castillo" w:date="2020-07-27T15:20:00Z">
                  <w:rPr>
                    <w:rFonts w:ascii="Arial" w:hAnsi="Arial" w:cs="Arial"/>
                    <w:sz w:val="16"/>
                    <w:szCs w:val="16"/>
                  </w:rPr>
                </w:rPrChange>
              </w:rPr>
            </w:pPr>
          </w:p>
        </w:tc>
        <w:tc>
          <w:tcPr>
            <w:tcW w:w="1242" w:type="dxa"/>
          </w:tcPr>
          <w:p w14:paraId="0D7F0B34"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MF773931</w:t>
            </w:r>
          </w:p>
        </w:tc>
        <w:tc>
          <w:tcPr>
            <w:tcW w:w="2014" w:type="dxa"/>
            <w:tcMar>
              <w:left w:w="57" w:type="dxa"/>
              <w:right w:w="0" w:type="dxa"/>
            </w:tcMar>
          </w:tcPr>
          <w:p w14:paraId="5DDD78A5"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CU-Co705-H6-13</w:t>
            </w:r>
          </w:p>
        </w:tc>
        <w:tc>
          <w:tcPr>
            <w:tcW w:w="826" w:type="dxa"/>
          </w:tcPr>
          <w:p w14:paraId="146A38F9" w14:textId="77777777" w:rsidR="0079722B" w:rsidRPr="00825829" w:rsidRDefault="0079722B" w:rsidP="00A07AF9">
            <w:pPr>
              <w:jc w:val="both"/>
              <w:rPr>
                <w:rFonts w:ascii="Arial" w:hAnsi="Arial" w:cs="Arial"/>
                <w:sz w:val="20"/>
                <w:szCs w:val="20"/>
              </w:rPr>
            </w:pPr>
            <w:r w:rsidRPr="00825829">
              <w:rPr>
                <w:rFonts w:ascii="Arial" w:eastAsia="Calibri" w:hAnsi="Arial" w:cs="Arial"/>
                <w:sz w:val="20"/>
                <w:szCs w:val="20"/>
              </w:rPr>
              <w:t>665</w:t>
            </w:r>
          </w:p>
        </w:tc>
      </w:tr>
      <w:tr w:rsidR="0079722B" w:rsidRPr="007207D9" w14:paraId="50EF5F47" w14:textId="77777777" w:rsidTr="00CD56C3">
        <w:trPr>
          <w:trHeight w:val="174"/>
        </w:trPr>
        <w:tc>
          <w:tcPr>
            <w:tcW w:w="3799" w:type="dxa"/>
            <w:vMerge/>
            <w:tcMar>
              <w:left w:w="57" w:type="dxa"/>
              <w:right w:w="0" w:type="dxa"/>
            </w:tcMar>
          </w:tcPr>
          <w:p w14:paraId="222461AA" w14:textId="77777777" w:rsidR="0079722B" w:rsidRPr="00BF7C99" w:rsidRDefault="0079722B" w:rsidP="00A07AF9">
            <w:pPr>
              <w:rPr>
                <w:rFonts w:ascii="Arial" w:hAnsi="Arial" w:cs="Arial"/>
                <w:i/>
                <w:iCs/>
                <w:color w:val="000000"/>
                <w:spacing w:val="2"/>
                <w:sz w:val="20"/>
                <w:szCs w:val="20"/>
                <w:shd w:val="clear" w:color="auto" w:fill="FCFCFC"/>
                <w:rPrChange w:id="17" w:author="Jesús Navas Castillo" w:date="2020-07-27T15:20:00Z">
                  <w:rPr>
                    <w:rFonts w:ascii="Arial" w:hAnsi="Arial" w:cs="Arial"/>
                    <w:i/>
                    <w:iCs/>
                    <w:color w:val="000000"/>
                    <w:spacing w:val="2"/>
                    <w:sz w:val="16"/>
                    <w:szCs w:val="16"/>
                    <w:shd w:val="clear" w:color="auto" w:fill="FCFCFC"/>
                  </w:rPr>
                </w:rPrChange>
              </w:rPr>
            </w:pPr>
          </w:p>
        </w:tc>
        <w:tc>
          <w:tcPr>
            <w:tcW w:w="1050" w:type="dxa"/>
            <w:vMerge/>
          </w:tcPr>
          <w:p w14:paraId="68C37A31" w14:textId="77777777" w:rsidR="0079722B" w:rsidRPr="00BF7C99" w:rsidRDefault="0079722B" w:rsidP="00A07AF9">
            <w:pPr>
              <w:jc w:val="both"/>
              <w:rPr>
                <w:rFonts w:ascii="Arial" w:hAnsi="Arial" w:cs="Arial"/>
                <w:sz w:val="20"/>
                <w:szCs w:val="20"/>
                <w:rPrChange w:id="18" w:author="Jesús Navas Castillo" w:date="2020-07-27T15:20:00Z">
                  <w:rPr>
                    <w:rFonts w:ascii="Arial" w:hAnsi="Arial" w:cs="Arial"/>
                    <w:sz w:val="16"/>
                    <w:szCs w:val="16"/>
                  </w:rPr>
                </w:rPrChange>
              </w:rPr>
            </w:pPr>
          </w:p>
        </w:tc>
        <w:tc>
          <w:tcPr>
            <w:tcW w:w="1242" w:type="dxa"/>
          </w:tcPr>
          <w:p w14:paraId="2E3395EC" w14:textId="77777777" w:rsidR="0079722B" w:rsidRPr="00825829" w:rsidRDefault="0079722B" w:rsidP="00A07AF9">
            <w:pPr>
              <w:jc w:val="both"/>
              <w:rPr>
                <w:rFonts w:ascii="Arial" w:hAnsi="Arial" w:cs="Arial"/>
                <w:iCs/>
                <w:color w:val="000000"/>
                <w:spacing w:val="2"/>
                <w:sz w:val="20"/>
                <w:szCs w:val="20"/>
                <w:shd w:val="clear" w:color="auto" w:fill="FCFCFC"/>
              </w:rPr>
            </w:pPr>
            <w:r w:rsidRPr="00825829">
              <w:rPr>
                <w:rFonts w:ascii="Arial" w:eastAsia="Calibri" w:hAnsi="Arial" w:cs="Arial"/>
                <w:sz w:val="20"/>
                <w:szCs w:val="20"/>
              </w:rPr>
              <w:t>MF773932</w:t>
            </w:r>
          </w:p>
        </w:tc>
        <w:tc>
          <w:tcPr>
            <w:tcW w:w="2014" w:type="dxa"/>
            <w:tcMar>
              <w:left w:w="57" w:type="dxa"/>
              <w:right w:w="0" w:type="dxa"/>
            </w:tcMar>
          </w:tcPr>
          <w:p w14:paraId="0C0B5CB3" w14:textId="77777777" w:rsidR="0079722B" w:rsidRPr="00825829" w:rsidRDefault="0079722B" w:rsidP="00A07AF9">
            <w:pPr>
              <w:jc w:val="both"/>
              <w:rPr>
                <w:rFonts w:ascii="Arial" w:hAnsi="Arial" w:cs="Arial"/>
                <w:iCs/>
                <w:color w:val="333333"/>
                <w:spacing w:val="2"/>
                <w:sz w:val="20"/>
                <w:szCs w:val="20"/>
                <w:shd w:val="clear" w:color="auto" w:fill="FCFCFC"/>
              </w:rPr>
            </w:pPr>
            <w:r w:rsidRPr="00825829">
              <w:rPr>
                <w:rFonts w:ascii="Arial" w:eastAsia="Calibri" w:hAnsi="Arial" w:cs="Arial"/>
                <w:sz w:val="20"/>
                <w:szCs w:val="20"/>
              </w:rPr>
              <w:t>CU-Co705-H7-13</w:t>
            </w:r>
          </w:p>
        </w:tc>
        <w:tc>
          <w:tcPr>
            <w:tcW w:w="826" w:type="dxa"/>
          </w:tcPr>
          <w:p w14:paraId="2AEFE9F6" w14:textId="77777777" w:rsidR="0079722B" w:rsidRPr="00825829" w:rsidRDefault="0079722B" w:rsidP="00A07AF9">
            <w:pPr>
              <w:jc w:val="both"/>
              <w:rPr>
                <w:rFonts w:ascii="Arial" w:hAnsi="Arial" w:cs="Arial"/>
                <w:iCs/>
                <w:color w:val="333333"/>
                <w:spacing w:val="2"/>
                <w:sz w:val="20"/>
                <w:szCs w:val="20"/>
                <w:shd w:val="clear" w:color="auto" w:fill="FCFCFC"/>
              </w:rPr>
            </w:pPr>
            <w:r w:rsidRPr="00825829">
              <w:rPr>
                <w:rFonts w:ascii="Arial" w:eastAsia="Calibri" w:hAnsi="Arial" w:cs="Arial"/>
                <w:sz w:val="20"/>
                <w:szCs w:val="20"/>
              </w:rPr>
              <w:t>665</w:t>
            </w:r>
          </w:p>
        </w:tc>
      </w:tr>
      <w:tr w:rsidR="0079722B" w:rsidRPr="007207D9" w14:paraId="67F9DFC1" w14:textId="77777777" w:rsidTr="00CD56C3">
        <w:trPr>
          <w:trHeight w:val="174"/>
        </w:trPr>
        <w:tc>
          <w:tcPr>
            <w:tcW w:w="3799" w:type="dxa"/>
            <w:vMerge/>
            <w:tcMar>
              <w:left w:w="57" w:type="dxa"/>
              <w:right w:w="0" w:type="dxa"/>
            </w:tcMar>
          </w:tcPr>
          <w:p w14:paraId="0A2709A1" w14:textId="77777777" w:rsidR="0079722B" w:rsidRPr="00BF7C99" w:rsidRDefault="0079722B" w:rsidP="00A07AF9">
            <w:pPr>
              <w:rPr>
                <w:rFonts w:ascii="Arial" w:hAnsi="Arial" w:cs="Arial"/>
                <w:i/>
                <w:iCs/>
                <w:color w:val="000000"/>
                <w:spacing w:val="2"/>
                <w:sz w:val="20"/>
                <w:szCs w:val="20"/>
                <w:shd w:val="clear" w:color="auto" w:fill="FCFCFC"/>
                <w:rPrChange w:id="19" w:author="Jesús Navas Castillo" w:date="2020-07-27T15:20:00Z">
                  <w:rPr>
                    <w:rFonts w:ascii="Arial" w:hAnsi="Arial" w:cs="Arial"/>
                    <w:i/>
                    <w:iCs/>
                    <w:color w:val="000000"/>
                    <w:spacing w:val="2"/>
                    <w:sz w:val="16"/>
                    <w:szCs w:val="16"/>
                    <w:shd w:val="clear" w:color="auto" w:fill="FCFCFC"/>
                  </w:rPr>
                </w:rPrChange>
              </w:rPr>
            </w:pPr>
          </w:p>
        </w:tc>
        <w:tc>
          <w:tcPr>
            <w:tcW w:w="1050" w:type="dxa"/>
            <w:vMerge/>
          </w:tcPr>
          <w:p w14:paraId="16A90902" w14:textId="77777777" w:rsidR="0079722B" w:rsidRPr="00BF7C99" w:rsidRDefault="0079722B" w:rsidP="00A07AF9">
            <w:pPr>
              <w:jc w:val="both"/>
              <w:rPr>
                <w:rFonts w:ascii="Arial" w:hAnsi="Arial" w:cs="Arial"/>
                <w:sz w:val="20"/>
                <w:szCs w:val="20"/>
                <w:rPrChange w:id="20" w:author="Jesús Navas Castillo" w:date="2020-07-27T15:20:00Z">
                  <w:rPr>
                    <w:rFonts w:ascii="Arial" w:hAnsi="Arial" w:cs="Arial"/>
                    <w:sz w:val="16"/>
                    <w:szCs w:val="16"/>
                  </w:rPr>
                </w:rPrChange>
              </w:rPr>
            </w:pPr>
          </w:p>
        </w:tc>
        <w:tc>
          <w:tcPr>
            <w:tcW w:w="1242" w:type="dxa"/>
          </w:tcPr>
          <w:p w14:paraId="6DCB48F2" w14:textId="77777777" w:rsidR="0079722B" w:rsidRPr="00825829" w:rsidRDefault="0079722B" w:rsidP="00A07AF9">
            <w:pPr>
              <w:jc w:val="both"/>
              <w:rPr>
                <w:rFonts w:ascii="Arial" w:hAnsi="Arial" w:cs="Arial"/>
                <w:iCs/>
                <w:color w:val="000000"/>
                <w:spacing w:val="2"/>
                <w:sz w:val="20"/>
                <w:szCs w:val="20"/>
                <w:shd w:val="clear" w:color="auto" w:fill="FCFCFC"/>
              </w:rPr>
            </w:pPr>
            <w:r w:rsidRPr="00825829">
              <w:rPr>
                <w:rFonts w:ascii="Arial" w:eastAsia="Calibri" w:hAnsi="Arial" w:cs="Arial"/>
                <w:sz w:val="20"/>
                <w:szCs w:val="20"/>
              </w:rPr>
              <w:t>MF773933</w:t>
            </w:r>
          </w:p>
        </w:tc>
        <w:tc>
          <w:tcPr>
            <w:tcW w:w="2014" w:type="dxa"/>
            <w:tcMar>
              <w:left w:w="57" w:type="dxa"/>
              <w:right w:w="0" w:type="dxa"/>
            </w:tcMar>
          </w:tcPr>
          <w:p w14:paraId="2ABA6719" w14:textId="77777777" w:rsidR="0079722B" w:rsidRPr="00825829" w:rsidRDefault="0079722B" w:rsidP="00A07AF9">
            <w:pPr>
              <w:jc w:val="both"/>
              <w:rPr>
                <w:rFonts w:ascii="Arial" w:hAnsi="Arial" w:cs="Arial"/>
                <w:iCs/>
                <w:color w:val="333333"/>
                <w:spacing w:val="2"/>
                <w:sz w:val="20"/>
                <w:szCs w:val="20"/>
                <w:shd w:val="clear" w:color="auto" w:fill="FCFCFC"/>
              </w:rPr>
            </w:pPr>
            <w:r w:rsidRPr="00825829">
              <w:rPr>
                <w:rFonts w:ascii="Arial" w:eastAsia="Calibri" w:hAnsi="Arial" w:cs="Arial"/>
                <w:sz w:val="20"/>
                <w:szCs w:val="20"/>
              </w:rPr>
              <w:t>CU-Co705-H8-13</w:t>
            </w:r>
          </w:p>
        </w:tc>
        <w:tc>
          <w:tcPr>
            <w:tcW w:w="826" w:type="dxa"/>
          </w:tcPr>
          <w:p w14:paraId="4C11F53C" w14:textId="77777777" w:rsidR="0079722B" w:rsidRPr="00825829" w:rsidRDefault="0079722B" w:rsidP="00A07AF9">
            <w:pPr>
              <w:jc w:val="both"/>
              <w:rPr>
                <w:rFonts w:ascii="Arial" w:hAnsi="Arial" w:cs="Arial"/>
                <w:iCs/>
                <w:color w:val="333333"/>
                <w:spacing w:val="2"/>
                <w:sz w:val="20"/>
                <w:szCs w:val="20"/>
                <w:shd w:val="clear" w:color="auto" w:fill="FCFCFC"/>
              </w:rPr>
            </w:pPr>
            <w:r w:rsidRPr="00825829">
              <w:rPr>
                <w:rFonts w:ascii="Arial" w:eastAsia="Calibri" w:hAnsi="Arial" w:cs="Arial"/>
                <w:sz w:val="20"/>
                <w:szCs w:val="20"/>
              </w:rPr>
              <w:t>665</w:t>
            </w:r>
          </w:p>
        </w:tc>
      </w:tr>
      <w:tr w:rsidR="0079722B" w:rsidRPr="007207D9" w14:paraId="70A5AE93" w14:textId="77777777" w:rsidTr="00CD56C3">
        <w:trPr>
          <w:trHeight w:val="174"/>
        </w:trPr>
        <w:tc>
          <w:tcPr>
            <w:tcW w:w="3799" w:type="dxa"/>
            <w:vMerge/>
            <w:tcMar>
              <w:left w:w="57" w:type="dxa"/>
              <w:right w:w="0" w:type="dxa"/>
            </w:tcMar>
          </w:tcPr>
          <w:p w14:paraId="7809CA99" w14:textId="77777777" w:rsidR="0079722B" w:rsidRPr="00BF7C99" w:rsidRDefault="0079722B" w:rsidP="00A07AF9">
            <w:pPr>
              <w:rPr>
                <w:rFonts w:ascii="Arial" w:hAnsi="Arial" w:cs="Arial"/>
                <w:i/>
                <w:iCs/>
                <w:color w:val="000000"/>
                <w:spacing w:val="2"/>
                <w:sz w:val="20"/>
                <w:szCs w:val="20"/>
                <w:shd w:val="clear" w:color="auto" w:fill="FCFCFC"/>
                <w:rPrChange w:id="21" w:author="Jesús Navas Castillo" w:date="2020-07-27T15:20:00Z">
                  <w:rPr>
                    <w:rFonts w:ascii="Arial" w:hAnsi="Arial" w:cs="Arial"/>
                    <w:i/>
                    <w:iCs/>
                    <w:color w:val="000000"/>
                    <w:spacing w:val="2"/>
                    <w:sz w:val="16"/>
                    <w:szCs w:val="16"/>
                    <w:shd w:val="clear" w:color="auto" w:fill="FCFCFC"/>
                  </w:rPr>
                </w:rPrChange>
              </w:rPr>
            </w:pPr>
          </w:p>
        </w:tc>
        <w:tc>
          <w:tcPr>
            <w:tcW w:w="1050" w:type="dxa"/>
            <w:vMerge/>
          </w:tcPr>
          <w:p w14:paraId="2AAE4778" w14:textId="77777777" w:rsidR="0079722B" w:rsidRPr="00BF7C99" w:rsidRDefault="0079722B" w:rsidP="00A07AF9">
            <w:pPr>
              <w:jc w:val="both"/>
              <w:rPr>
                <w:rFonts w:ascii="Arial" w:hAnsi="Arial" w:cs="Arial"/>
                <w:sz w:val="20"/>
                <w:szCs w:val="20"/>
                <w:rPrChange w:id="22" w:author="Jesús Navas Castillo" w:date="2020-07-27T15:20:00Z">
                  <w:rPr>
                    <w:rFonts w:ascii="Arial" w:hAnsi="Arial" w:cs="Arial"/>
                    <w:sz w:val="16"/>
                    <w:szCs w:val="16"/>
                  </w:rPr>
                </w:rPrChange>
              </w:rPr>
            </w:pPr>
          </w:p>
        </w:tc>
        <w:tc>
          <w:tcPr>
            <w:tcW w:w="1242" w:type="dxa"/>
          </w:tcPr>
          <w:p w14:paraId="7AF8920B" w14:textId="77777777" w:rsidR="0079722B" w:rsidRPr="00825829" w:rsidRDefault="0079722B" w:rsidP="00A07AF9">
            <w:pPr>
              <w:jc w:val="both"/>
              <w:rPr>
                <w:rFonts w:ascii="Arial" w:hAnsi="Arial" w:cs="Arial"/>
                <w:iCs/>
                <w:color w:val="000000"/>
                <w:spacing w:val="2"/>
                <w:sz w:val="20"/>
                <w:szCs w:val="20"/>
                <w:shd w:val="clear" w:color="auto" w:fill="FCFCFC"/>
              </w:rPr>
            </w:pPr>
            <w:r w:rsidRPr="00825829">
              <w:rPr>
                <w:rFonts w:ascii="Arial" w:eastAsia="Calibri" w:hAnsi="Arial" w:cs="Arial"/>
                <w:sz w:val="20"/>
                <w:szCs w:val="20"/>
              </w:rPr>
              <w:t>MF773934</w:t>
            </w:r>
          </w:p>
        </w:tc>
        <w:tc>
          <w:tcPr>
            <w:tcW w:w="2014" w:type="dxa"/>
            <w:tcMar>
              <w:left w:w="57" w:type="dxa"/>
              <w:right w:w="0" w:type="dxa"/>
            </w:tcMar>
          </w:tcPr>
          <w:p w14:paraId="2D07ACD4" w14:textId="77777777" w:rsidR="0079722B" w:rsidRPr="00825829" w:rsidRDefault="0079722B" w:rsidP="00A07AF9">
            <w:pPr>
              <w:jc w:val="both"/>
              <w:rPr>
                <w:rFonts w:ascii="Arial" w:hAnsi="Arial" w:cs="Arial"/>
                <w:iCs/>
                <w:color w:val="333333"/>
                <w:spacing w:val="2"/>
                <w:sz w:val="20"/>
                <w:szCs w:val="20"/>
                <w:shd w:val="clear" w:color="auto" w:fill="FCFCFC"/>
              </w:rPr>
            </w:pPr>
            <w:r w:rsidRPr="00825829">
              <w:rPr>
                <w:rFonts w:ascii="Arial" w:eastAsia="Calibri" w:hAnsi="Arial" w:cs="Arial"/>
                <w:sz w:val="20"/>
                <w:szCs w:val="20"/>
              </w:rPr>
              <w:t>CU-Co705-H11-13</w:t>
            </w:r>
          </w:p>
        </w:tc>
        <w:tc>
          <w:tcPr>
            <w:tcW w:w="826" w:type="dxa"/>
          </w:tcPr>
          <w:p w14:paraId="1A7E0C2C" w14:textId="77777777" w:rsidR="0079722B" w:rsidRPr="00825829" w:rsidRDefault="0079722B" w:rsidP="00A07AF9">
            <w:pPr>
              <w:jc w:val="both"/>
              <w:rPr>
                <w:rFonts w:ascii="Arial" w:hAnsi="Arial" w:cs="Arial"/>
                <w:iCs/>
                <w:color w:val="333333"/>
                <w:spacing w:val="2"/>
                <w:sz w:val="20"/>
                <w:szCs w:val="20"/>
                <w:shd w:val="clear" w:color="auto" w:fill="FCFCFC"/>
              </w:rPr>
            </w:pPr>
            <w:r w:rsidRPr="00825829">
              <w:rPr>
                <w:rFonts w:ascii="Arial" w:eastAsia="Calibri" w:hAnsi="Arial" w:cs="Arial"/>
                <w:sz w:val="20"/>
                <w:szCs w:val="20"/>
              </w:rPr>
              <w:t>666</w:t>
            </w:r>
          </w:p>
        </w:tc>
      </w:tr>
    </w:tbl>
    <w:p w14:paraId="1F273F41" w14:textId="77777777" w:rsidR="00FE4311" w:rsidRDefault="00FE4311" w:rsidP="00FE4311">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3FB27236" w14:textId="77777777" w:rsidR="000712E2" w:rsidRDefault="000712E2" w:rsidP="00FE4311">
      <w:pPr>
        <w:pStyle w:val="BodyTextIndent"/>
        <w:spacing w:before="120" w:after="120"/>
        <w:ind w:left="0" w:firstLine="0"/>
        <w:rPr>
          <w:rFonts w:ascii="Arial" w:hAnsi="Arial" w:cs="Arial"/>
          <w:b/>
          <w:color w:val="000000"/>
          <w:szCs w:val="24"/>
        </w:rPr>
      </w:pPr>
      <w:r>
        <w:rPr>
          <w:rFonts w:ascii="Arial" w:hAnsi="Arial" w:cs="Arial"/>
          <w:b/>
          <w:noProof/>
          <w:sz w:val="22"/>
          <w:szCs w:val="22"/>
          <w:lang w:val="es-ES" w:eastAsia="es-ES"/>
        </w:rPr>
        <w:drawing>
          <wp:anchor distT="0" distB="0" distL="114300" distR="114300" simplePos="0" relativeHeight="251660288" behindDoc="1" locked="0" layoutInCell="1" allowOverlap="1" wp14:anchorId="195CD724" wp14:editId="19B648E9">
            <wp:simplePos x="0" y="0"/>
            <wp:positionH relativeFrom="margin">
              <wp:posOffset>-14828</wp:posOffset>
            </wp:positionH>
            <wp:positionV relativeFrom="paragraph">
              <wp:posOffset>110576</wp:posOffset>
            </wp:positionV>
            <wp:extent cx="5508273" cy="360323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0017" cy="3610913"/>
                    </a:xfrm>
                    <a:prstGeom prst="rect">
                      <a:avLst/>
                    </a:prstGeom>
                    <a:noFill/>
                  </pic:spPr>
                </pic:pic>
              </a:graphicData>
            </a:graphic>
            <wp14:sizeRelH relativeFrom="margin">
              <wp14:pctWidth>0</wp14:pctWidth>
            </wp14:sizeRelH>
            <wp14:sizeRelV relativeFrom="margin">
              <wp14:pctHeight>0</wp14:pctHeight>
            </wp14:sizeRelV>
          </wp:anchor>
        </w:drawing>
      </w:r>
    </w:p>
    <w:p w14:paraId="3BD4540A" w14:textId="77777777" w:rsidR="000712E2" w:rsidRDefault="000712E2" w:rsidP="00FE4311">
      <w:pPr>
        <w:pStyle w:val="BodyTextIndent"/>
        <w:spacing w:before="120" w:after="120"/>
        <w:ind w:left="0" w:firstLine="0"/>
        <w:rPr>
          <w:rFonts w:ascii="Arial" w:hAnsi="Arial" w:cs="Arial"/>
          <w:b/>
          <w:color w:val="000000"/>
          <w:szCs w:val="24"/>
        </w:rPr>
      </w:pPr>
    </w:p>
    <w:p w14:paraId="5BA8D5FA" w14:textId="77777777" w:rsidR="00FE4311" w:rsidRPr="00C1141C" w:rsidRDefault="00FE4311" w:rsidP="00FE4311"/>
    <w:p w14:paraId="7725C98F" w14:textId="77777777" w:rsidR="000712E2" w:rsidRDefault="000712E2" w:rsidP="00A07AF9">
      <w:pPr>
        <w:jc w:val="both"/>
        <w:rPr>
          <w:rFonts w:ascii="Arial" w:hAnsi="Arial" w:cs="Arial"/>
          <w:b/>
          <w:sz w:val="20"/>
          <w:szCs w:val="20"/>
        </w:rPr>
      </w:pPr>
    </w:p>
    <w:p w14:paraId="7FB268CF" w14:textId="77777777" w:rsidR="000712E2" w:rsidRDefault="000712E2" w:rsidP="00A07AF9">
      <w:pPr>
        <w:jc w:val="both"/>
        <w:rPr>
          <w:rFonts w:ascii="Arial" w:hAnsi="Arial" w:cs="Arial"/>
          <w:b/>
          <w:sz w:val="20"/>
          <w:szCs w:val="20"/>
        </w:rPr>
      </w:pPr>
    </w:p>
    <w:p w14:paraId="7A6BC2C2" w14:textId="77777777" w:rsidR="000712E2" w:rsidRDefault="000712E2" w:rsidP="00A07AF9">
      <w:pPr>
        <w:jc w:val="both"/>
        <w:rPr>
          <w:rFonts w:ascii="Arial" w:hAnsi="Arial" w:cs="Arial"/>
          <w:b/>
          <w:sz w:val="20"/>
          <w:szCs w:val="20"/>
        </w:rPr>
      </w:pPr>
    </w:p>
    <w:p w14:paraId="131B8C88" w14:textId="77777777" w:rsidR="000712E2" w:rsidRDefault="000712E2" w:rsidP="00A07AF9">
      <w:pPr>
        <w:jc w:val="both"/>
        <w:rPr>
          <w:rFonts w:ascii="Arial" w:hAnsi="Arial" w:cs="Arial"/>
          <w:b/>
          <w:sz w:val="20"/>
          <w:szCs w:val="20"/>
        </w:rPr>
      </w:pPr>
    </w:p>
    <w:p w14:paraId="22EB0138" w14:textId="77777777" w:rsidR="000712E2" w:rsidRDefault="000712E2" w:rsidP="00A07AF9">
      <w:pPr>
        <w:jc w:val="both"/>
        <w:rPr>
          <w:rFonts w:ascii="Arial" w:hAnsi="Arial" w:cs="Arial"/>
          <w:b/>
          <w:sz w:val="20"/>
          <w:szCs w:val="20"/>
        </w:rPr>
      </w:pPr>
    </w:p>
    <w:p w14:paraId="2C9A8395" w14:textId="77777777" w:rsidR="000712E2" w:rsidRDefault="000712E2" w:rsidP="00A07AF9">
      <w:pPr>
        <w:jc w:val="both"/>
        <w:rPr>
          <w:rFonts w:ascii="Arial" w:hAnsi="Arial" w:cs="Arial"/>
          <w:b/>
          <w:sz w:val="20"/>
          <w:szCs w:val="20"/>
        </w:rPr>
      </w:pPr>
    </w:p>
    <w:p w14:paraId="3EB6B47C" w14:textId="77777777" w:rsidR="000712E2" w:rsidRDefault="000712E2" w:rsidP="00A07AF9">
      <w:pPr>
        <w:jc w:val="both"/>
        <w:rPr>
          <w:rFonts w:ascii="Arial" w:hAnsi="Arial" w:cs="Arial"/>
          <w:b/>
          <w:sz w:val="20"/>
          <w:szCs w:val="20"/>
        </w:rPr>
      </w:pPr>
    </w:p>
    <w:p w14:paraId="0236CC39" w14:textId="77777777" w:rsidR="000712E2" w:rsidRDefault="000712E2" w:rsidP="00A07AF9">
      <w:pPr>
        <w:jc w:val="both"/>
        <w:rPr>
          <w:rFonts w:ascii="Arial" w:hAnsi="Arial" w:cs="Arial"/>
          <w:b/>
          <w:sz w:val="20"/>
          <w:szCs w:val="20"/>
        </w:rPr>
      </w:pPr>
    </w:p>
    <w:p w14:paraId="0B454BA6" w14:textId="77777777" w:rsidR="000712E2" w:rsidRDefault="000712E2" w:rsidP="00A07AF9">
      <w:pPr>
        <w:jc w:val="both"/>
        <w:rPr>
          <w:rFonts w:ascii="Arial" w:hAnsi="Arial" w:cs="Arial"/>
          <w:b/>
          <w:sz w:val="20"/>
          <w:szCs w:val="20"/>
        </w:rPr>
      </w:pPr>
    </w:p>
    <w:p w14:paraId="7C73E7D6" w14:textId="77777777" w:rsidR="000712E2" w:rsidRDefault="000712E2" w:rsidP="00A07AF9">
      <w:pPr>
        <w:jc w:val="both"/>
        <w:rPr>
          <w:rFonts w:ascii="Arial" w:hAnsi="Arial" w:cs="Arial"/>
          <w:b/>
          <w:sz w:val="20"/>
          <w:szCs w:val="20"/>
        </w:rPr>
      </w:pPr>
    </w:p>
    <w:p w14:paraId="0591E6FC" w14:textId="77777777" w:rsidR="000712E2" w:rsidRDefault="000712E2" w:rsidP="00A07AF9">
      <w:pPr>
        <w:jc w:val="both"/>
        <w:rPr>
          <w:rFonts w:ascii="Arial" w:hAnsi="Arial" w:cs="Arial"/>
          <w:b/>
          <w:sz w:val="20"/>
          <w:szCs w:val="20"/>
        </w:rPr>
      </w:pPr>
    </w:p>
    <w:p w14:paraId="49570B9E" w14:textId="77777777" w:rsidR="000712E2" w:rsidRDefault="000712E2" w:rsidP="00A07AF9">
      <w:pPr>
        <w:jc w:val="both"/>
        <w:rPr>
          <w:rFonts w:ascii="Arial" w:hAnsi="Arial" w:cs="Arial"/>
          <w:b/>
          <w:sz w:val="20"/>
          <w:szCs w:val="20"/>
        </w:rPr>
      </w:pPr>
    </w:p>
    <w:p w14:paraId="2B657D79" w14:textId="77777777" w:rsidR="000712E2" w:rsidRDefault="000712E2" w:rsidP="00A07AF9">
      <w:pPr>
        <w:jc w:val="both"/>
        <w:rPr>
          <w:rFonts w:ascii="Arial" w:hAnsi="Arial" w:cs="Arial"/>
          <w:b/>
          <w:sz w:val="20"/>
          <w:szCs w:val="20"/>
        </w:rPr>
      </w:pPr>
    </w:p>
    <w:p w14:paraId="6F8B52F6" w14:textId="77777777" w:rsidR="000712E2" w:rsidRDefault="000712E2" w:rsidP="00A07AF9">
      <w:pPr>
        <w:jc w:val="both"/>
        <w:rPr>
          <w:rFonts w:ascii="Arial" w:hAnsi="Arial" w:cs="Arial"/>
          <w:b/>
          <w:sz w:val="20"/>
          <w:szCs w:val="20"/>
        </w:rPr>
      </w:pPr>
    </w:p>
    <w:p w14:paraId="4EFA968F" w14:textId="77777777" w:rsidR="000712E2" w:rsidRDefault="000712E2" w:rsidP="00A07AF9">
      <w:pPr>
        <w:jc w:val="both"/>
        <w:rPr>
          <w:rFonts w:ascii="Arial" w:hAnsi="Arial" w:cs="Arial"/>
          <w:b/>
          <w:sz w:val="20"/>
          <w:szCs w:val="20"/>
        </w:rPr>
      </w:pPr>
    </w:p>
    <w:p w14:paraId="7E6EDB10" w14:textId="77777777" w:rsidR="000712E2" w:rsidRDefault="000712E2" w:rsidP="00A07AF9">
      <w:pPr>
        <w:jc w:val="both"/>
        <w:rPr>
          <w:rFonts w:ascii="Arial" w:hAnsi="Arial" w:cs="Arial"/>
          <w:b/>
          <w:sz w:val="20"/>
          <w:szCs w:val="20"/>
        </w:rPr>
      </w:pPr>
    </w:p>
    <w:p w14:paraId="7DD70353" w14:textId="77777777" w:rsidR="000712E2" w:rsidRDefault="000712E2" w:rsidP="00A07AF9">
      <w:pPr>
        <w:jc w:val="both"/>
        <w:rPr>
          <w:rFonts w:ascii="Arial" w:hAnsi="Arial" w:cs="Arial"/>
          <w:b/>
          <w:sz w:val="20"/>
          <w:szCs w:val="20"/>
        </w:rPr>
      </w:pPr>
    </w:p>
    <w:p w14:paraId="3CA77393" w14:textId="77777777" w:rsidR="000712E2" w:rsidRDefault="000712E2" w:rsidP="00A07AF9">
      <w:pPr>
        <w:jc w:val="both"/>
        <w:rPr>
          <w:rFonts w:ascii="Arial" w:hAnsi="Arial" w:cs="Arial"/>
          <w:b/>
          <w:sz w:val="20"/>
          <w:szCs w:val="20"/>
        </w:rPr>
      </w:pPr>
    </w:p>
    <w:p w14:paraId="7F09A1F2" w14:textId="77777777" w:rsidR="000712E2" w:rsidRDefault="000712E2" w:rsidP="00A07AF9">
      <w:pPr>
        <w:jc w:val="both"/>
        <w:rPr>
          <w:rFonts w:ascii="Arial" w:hAnsi="Arial" w:cs="Arial"/>
          <w:b/>
          <w:sz w:val="20"/>
          <w:szCs w:val="20"/>
        </w:rPr>
      </w:pPr>
    </w:p>
    <w:p w14:paraId="2F96AF0F" w14:textId="77777777" w:rsidR="000712E2" w:rsidRDefault="000712E2" w:rsidP="00A07AF9">
      <w:pPr>
        <w:jc w:val="both"/>
        <w:rPr>
          <w:rFonts w:ascii="Arial" w:hAnsi="Arial" w:cs="Arial"/>
          <w:b/>
          <w:sz w:val="20"/>
          <w:szCs w:val="20"/>
        </w:rPr>
      </w:pPr>
    </w:p>
    <w:p w14:paraId="42C6ACE3" w14:textId="77777777" w:rsidR="000712E2" w:rsidRDefault="000712E2" w:rsidP="00A07AF9">
      <w:pPr>
        <w:jc w:val="both"/>
        <w:rPr>
          <w:rFonts w:ascii="Arial" w:hAnsi="Arial" w:cs="Arial"/>
          <w:b/>
          <w:sz w:val="20"/>
          <w:szCs w:val="20"/>
        </w:rPr>
      </w:pPr>
    </w:p>
    <w:p w14:paraId="5AE36385" w14:textId="77777777" w:rsidR="00237296" w:rsidRPr="00A07AF9" w:rsidRDefault="00EC7DAC" w:rsidP="00A07AF9">
      <w:pPr>
        <w:jc w:val="both"/>
        <w:rPr>
          <w:rFonts w:ascii="Arial" w:hAnsi="Arial" w:cs="Arial"/>
          <w:sz w:val="20"/>
          <w:szCs w:val="20"/>
        </w:rPr>
      </w:pPr>
      <w:r w:rsidRPr="00A07AF9">
        <w:rPr>
          <w:rFonts w:ascii="Arial" w:hAnsi="Arial" w:cs="Arial"/>
          <w:b/>
          <w:sz w:val="20"/>
          <w:szCs w:val="20"/>
        </w:rPr>
        <w:t>Figure 1.</w:t>
      </w:r>
      <w:r w:rsidRPr="00A07AF9">
        <w:rPr>
          <w:rFonts w:ascii="Arial" w:hAnsi="Arial" w:cs="Arial"/>
          <w:sz w:val="20"/>
          <w:szCs w:val="20"/>
        </w:rPr>
        <w:t xml:space="preserve"> Phylogenetic tree illustrating the relationship</w:t>
      </w:r>
      <w:r w:rsidR="007D1C71">
        <w:rPr>
          <w:rFonts w:ascii="Arial" w:hAnsi="Arial" w:cs="Arial"/>
          <w:sz w:val="20"/>
          <w:szCs w:val="20"/>
        </w:rPr>
        <w:t>s</w:t>
      </w:r>
      <w:r w:rsidRPr="00A07AF9">
        <w:rPr>
          <w:rFonts w:ascii="Arial" w:hAnsi="Arial" w:cs="Arial"/>
          <w:sz w:val="20"/>
          <w:szCs w:val="20"/>
        </w:rPr>
        <w:t xml:space="preserve"> of isolates of the proposed species, </w:t>
      </w:r>
      <w:r w:rsidRPr="009A736D">
        <w:rPr>
          <w:rFonts w:ascii="Arial" w:hAnsi="Arial" w:cs="Arial"/>
          <w:i/>
          <w:iCs/>
          <w:sz w:val="20"/>
          <w:szCs w:val="20"/>
        </w:rPr>
        <w:t>Desmodium leaf distortion deltasatellite</w:t>
      </w:r>
      <w:r w:rsidRPr="00A07AF9">
        <w:rPr>
          <w:rFonts w:ascii="Arial" w:hAnsi="Arial" w:cs="Arial"/>
          <w:sz w:val="20"/>
          <w:szCs w:val="20"/>
        </w:rPr>
        <w:t xml:space="preserve"> (DesLDD</w:t>
      </w:r>
      <w:r w:rsidR="007D1C71">
        <w:rPr>
          <w:rFonts w:ascii="Arial" w:hAnsi="Arial" w:cs="Arial"/>
          <w:sz w:val="20"/>
          <w:szCs w:val="20"/>
        </w:rPr>
        <w:t xml:space="preserve"> in the tree</w:t>
      </w:r>
      <w:r w:rsidRPr="00A07AF9">
        <w:rPr>
          <w:rFonts w:ascii="Arial" w:hAnsi="Arial" w:cs="Arial"/>
          <w:sz w:val="20"/>
          <w:szCs w:val="20"/>
        </w:rPr>
        <w:t xml:space="preserve">) and one isolate per recognized deltasatellites species. The tree was constructed by the maximum-likelihood method (1000 replicates) with the MEGA 7 program using the best fit model, T92+G. CrYVD, </w:t>
      </w:r>
      <w:r w:rsidRPr="009A736D">
        <w:rPr>
          <w:rFonts w:ascii="Arial" w:hAnsi="Arial" w:cs="Arial"/>
          <w:i/>
          <w:iCs/>
          <w:sz w:val="20"/>
          <w:szCs w:val="20"/>
        </w:rPr>
        <w:t>Croton yellow vein deltasatellite</w:t>
      </w:r>
      <w:r w:rsidRPr="00A07AF9">
        <w:rPr>
          <w:rFonts w:ascii="Arial" w:hAnsi="Arial" w:cs="Arial"/>
          <w:sz w:val="20"/>
          <w:szCs w:val="20"/>
        </w:rPr>
        <w:t xml:space="preserve">; MaLCuD, </w:t>
      </w:r>
      <w:r w:rsidRPr="009A736D">
        <w:rPr>
          <w:rFonts w:ascii="Arial" w:hAnsi="Arial" w:cs="Arial"/>
          <w:i/>
          <w:iCs/>
          <w:sz w:val="20"/>
          <w:szCs w:val="20"/>
        </w:rPr>
        <w:t>Malvastrum leaf curl deltasatellite</w:t>
      </w:r>
      <w:r w:rsidRPr="00A07AF9">
        <w:rPr>
          <w:rFonts w:ascii="Arial" w:hAnsi="Arial" w:cs="Arial"/>
          <w:sz w:val="20"/>
          <w:szCs w:val="20"/>
        </w:rPr>
        <w:t xml:space="preserve">; SiGYVD1, </w:t>
      </w:r>
      <w:r w:rsidRPr="009A736D">
        <w:rPr>
          <w:rFonts w:ascii="Arial" w:hAnsi="Arial" w:cs="Arial"/>
          <w:i/>
          <w:iCs/>
          <w:sz w:val="20"/>
          <w:szCs w:val="20"/>
        </w:rPr>
        <w:t>Sida golden yellow vein deltasatellite 1</w:t>
      </w:r>
      <w:r w:rsidRPr="00A07AF9">
        <w:rPr>
          <w:rFonts w:ascii="Arial" w:hAnsi="Arial" w:cs="Arial"/>
          <w:sz w:val="20"/>
          <w:szCs w:val="20"/>
        </w:rPr>
        <w:t>; SiGYVD2,</w:t>
      </w:r>
      <w:r w:rsidRPr="009A736D">
        <w:rPr>
          <w:rFonts w:ascii="Arial" w:hAnsi="Arial" w:cs="Arial"/>
          <w:i/>
          <w:iCs/>
          <w:sz w:val="20"/>
          <w:szCs w:val="20"/>
        </w:rPr>
        <w:t xml:space="preserve"> Sida golden yellow vein deltasatellite</w:t>
      </w:r>
      <w:r w:rsidRPr="00A07AF9">
        <w:rPr>
          <w:rFonts w:ascii="Arial" w:hAnsi="Arial" w:cs="Arial"/>
          <w:sz w:val="20"/>
          <w:szCs w:val="20"/>
        </w:rPr>
        <w:t xml:space="preserve"> </w:t>
      </w:r>
      <w:r w:rsidRPr="009A736D">
        <w:rPr>
          <w:rFonts w:ascii="Arial" w:hAnsi="Arial" w:cs="Arial"/>
          <w:i/>
          <w:iCs/>
          <w:sz w:val="20"/>
          <w:szCs w:val="20"/>
        </w:rPr>
        <w:t>2</w:t>
      </w:r>
      <w:r w:rsidRPr="00A07AF9">
        <w:rPr>
          <w:rFonts w:ascii="Arial" w:hAnsi="Arial" w:cs="Arial"/>
          <w:sz w:val="20"/>
          <w:szCs w:val="20"/>
        </w:rPr>
        <w:t xml:space="preserve">; SiGYVD3, </w:t>
      </w:r>
      <w:r w:rsidRPr="009A736D">
        <w:rPr>
          <w:rFonts w:ascii="Arial" w:hAnsi="Arial" w:cs="Arial"/>
          <w:i/>
          <w:iCs/>
          <w:sz w:val="20"/>
          <w:szCs w:val="20"/>
        </w:rPr>
        <w:t>Sida golden yellow vein deltasatellite 3</w:t>
      </w:r>
      <w:r w:rsidRPr="00A07AF9">
        <w:rPr>
          <w:rFonts w:ascii="Arial" w:hAnsi="Arial" w:cs="Arial"/>
          <w:sz w:val="20"/>
          <w:szCs w:val="20"/>
        </w:rPr>
        <w:t xml:space="preserve">; SPLCD1, </w:t>
      </w:r>
      <w:r w:rsidRPr="009A736D">
        <w:rPr>
          <w:rFonts w:ascii="Arial" w:hAnsi="Arial" w:cs="Arial"/>
          <w:i/>
          <w:iCs/>
          <w:sz w:val="20"/>
          <w:szCs w:val="20"/>
        </w:rPr>
        <w:t>Sweet potato leaf curl deltasatellite 1</w:t>
      </w:r>
      <w:r w:rsidRPr="00A07AF9">
        <w:rPr>
          <w:rFonts w:ascii="Arial" w:hAnsi="Arial" w:cs="Arial"/>
          <w:sz w:val="20"/>
          <w:szCs w:val="20"/>
        </w:rPr>
        <w:t xml:space="preserve">; SPLCD2, </w:t>
      </w:r>
      <w:r w:rsidRPr="009A736D">
        <w:rPr>
          <w:rFonts w:ascii="Arial" w:hAnsi="Arial" w:cs="Arial"/>
          <w:i/>
          <w:iCs/>
          <w:sz w:val="20"/>
          <w:szCs w:val="20"/>
        </w:rPr>
        <w:t>Sweet potato leaf curl deltasatellite 2</w:t>
      </w:r>
      <w:r w:rsidRPr="00A07AF9">
        <w:rPr>
          <w:rFonts w:ascii="Arial" w:hAnsi="Arial" w:cs="Arial"/>
          <w:sz w:val="20"/>
          <w:szCs w:val="20"/>
        </w:rPr>
        <w:t xml:space="preserve">; SPLCD3, </w:t>
      </w:r>
      <w:r w:rsidRPr="009A736D">
        <w:rPr>
          <w:rFonts w:ascii="Arial" w:hAnsi="Arial" w:cs="Arial"/>
          <w:i/>
          <w:iCs/>
          <w:sz w:val="20"/>
          <w:szCs w:val="20"/>
        </w:rPr>
        <w:t>Sweet potato leaf curl deltasatellite 3</w:t>
      </w:r>
      <w:r w:rsidRPr="00A07AF9">
        <w:rPr>
          <w:rFonts w:ascii="Arial" w:hAnsi="Arial" w:cs="Arial"/>
          <w:sz w:val="20"/>
          <w:szCs w:val="20"/>
        </w:rPr>
        <w:t>; ToLCD,</w:t>
      </w:r>
      <w:r w:rsidRPr="009A736D">
        <w:rPr>
          <w:rFonts w:ascii="Arial" w:hAnsi="Arial" w:cs="Arial"/>
          <w:i/>
          <w:iCs/>
          <w:sz w:val="20"/>
          <w:szCs w:val="20"/>
        </w:rPr>
        <w:t xml:space="preserve"> Tomato leaf curl deltasatellite</w:t>
      </w:r>
      <w:r w:rsidRPr="00A07AF9">
        <w:rPr>
          <w:rFonts w:ascii="Arial" w:hAnsi="Arial" w:cs="Arial"/>
          <w:sz w:val="20"/>
          <w:szCs w:val="20"/>
        </w:rPr>
        <w:t xml:space="preserve">; ToYLDD1, </w:t>
      </w:r>
      <w:r w:rsidRPr="009A736D">
        <w:rPr>
          <w:rFonts w:ascii="Arial" w:hAnsi="Arial" w:cs="Arial"/>
          <w:i/>
          <w:iCs/>
          <w:sz w:val="20"/>
          <w:szCs w:val="20"/>
        </w:rPr>
        <w:t>Tomato yellow leaf distortion deltasatellite 1</w:t>
      </w:r>
      <w:r w:rsidRPr="00A07AF9">
        <w:rPr>
          <w:rFonts w:ascii="Arial" w:hAnsi="Arial" w:cs="Arial"/>
          <w:sz w:val="20"/>
          <w:szCs w:val="20"/>
        </w:rPr>
        <w:t xml:space="preserve">; ToYLDD2, </w:t>
      </w:r>
      <w:r w:rsidRPr="009A736D">
        <w:rPr>
          <w:rFonts w:ascii="Arial" w:hAnsi="Arial" w:cs="Arial"/>
          <w:i/>
          <w:iCs/>
          <w:sz w:val="20"/>
          <w:szCs w:val="20"/>
        </w:rPr>
        <w:t>Tomato yellow leaf distortion deltasatellite 2</w:t>
      </w:r>
      <w:r w:rsidRPr="00A07AF9">
        <w:rPr>
          <w:rFonts w:ascii="Arial" w:hAnsi="Arial" w:cs="Arial"/>
          <w:sz w:val="20"/>
          <w:szCs w:val="20"/>
        </w:rPr>
        <w:t xml:space="preserve">. The bar below each tree indicates the number of nucleotide substitutions per site.  </w:t>
      </w:r>
    </w:p>
    <w:p w14:paraId="606DC419" w14:textId="77777777" w:rsidR="00237296" w:rsidRPr="00EC7DAC" w:rsidRDefault="00237296" w:rsidP="00237296">
      <w:pPr>
        <w:rPr>
          <w:rFonts w:ascii="Arial" w:hAnsi="Arial" w:cs="Arial"/>
          <w:b/>
        </w:rPr>
      </w:pPr>
    </w:p>
    <w:p w14:paraId="6E08EAAA" w14:textId="77777777" w:rsidR="00237296" w:rsidRPr="00825829" w:rsidRDefault="00237296" w:rsidP="007B1846">
      <w:pPr>
        <w:spacing w:before="120" w:after="120"/>
        <w:rPr>
          <w:rFonts w:ascii="Arial" w:hAnsi="Arial" w:cs="Arial"/>
          <w:b/>
          <w:sz w:val="22"/>
          <w:szCs w:val="22"/>
        </w:rPr>
      </w:pPr>
      <w:r w:rsidRPr="00825829">
        <w:rPr>
          <w:rFonts w:ascii="Arial" w:hAnsi="Arial" w:cs="Arial"/>
          <w:b/>
          <w:sz w:val="22"/>
          <w:szCs w:val="22"/>
        </w:rPr>
        <w:lastRenderedPageBreak/>
        <w:t>References</w:t>
      </w:r>
    </w:p>
    <w:p w14:paraId="671F7810" w14:textId="77777777" w:rsidR="00252D6E" w:rsidRPr="00825829" w:rsidRDefault="00252D6E" w:rsidP="00237296">
      <w:pPr>
        <w:rPr>
          <w:rFonts w:ascii="Arial" w:hAnsi="Arial" w:cs="Arial"/>
          <w:sz w:val="22"/>
          <w:szCs w:val="22"/>
        </w:rPr>
      </w:pPr>
    </w:p>
    <w:p w14:paraId="3D4DE4D7" w14:textId="18A05B2F" w:rsidR="00252D6E" w:rsidRPr="00BB184C" w:rsidRDefault="00A07AF9" w:rsidP="00BB184C">
      <w:pPr>
        <w:pStyle w:val="ListParagraph"/>
        <w:numPr>
          <w:ilvl w:val="0"/>
          <w:numId w:val="2"/>
        </w:numPr>
        <w:rPr>
          <w:rFonts w:ascii="Arial" w:hAnsi="Arial" w:cs="Arial"/>
          <w:sz w:val="22"/>
          <w:szCs w:val="22"/>
        </w:rPr>
      </w:pPr>
      <w:r w:rsidRPr="00BB184C">
        <w:rPr>
          <w:rFonts w:ascii="Arial" w:hAnsi="Arial" w:cs="Arial"/>
          <w:sz w:val="22"/>
          <w:szCs w:val="22"/>
        </w:rPr>
        <w:t xml:space="preserve">Adams MJ, Kefkowitz EJ, King AMQ, Harrach B, Harrison RL, Knowles NJ et al (2017) Changes to taxonomy and the international code of virus classification and nomenclature ratified by the international committee on taxonomy of viruses. Arch Virol 162:2505-2538. </w:t>
      </w:r>
      <w:r w:rsidR="00BB184C" w:rsidRPr="00BB184C">
        <w:rPr>
          <w:rFonts w:ascii="Arial" w:hAnsi="Arial" w:cs="Arial"/>
          <w:sz w:val="22"/>
          <w:szCs w:val="22"/>
        </w:rPr>
        <w:t>PMID: 29754305  DOI: 10.1007/s00705-018-3847-1</w:t>
      </w:r>
    </w:p>
    <w:p w14:paraId="7050DC93" w14:textId="77777777" w:rsidR="00A07AF9" w:rsidRPr="00825829" w:rsidRDefault="00A07AF9" w:rsidP="00A07AF9">
      <w:pPr>
        <w:rPr>
          <w:rFonts w:ascii="Arial" w:hAnsi="Arial" w:cs="Arial"/>
          <w:sz w:val="22"/>
          <w:szCs w:val="22"/>
        </w:rPr>
      </w:pPr>
    </w:p>
    <w:p w14:paraId="692AF6C0" w14:textId="77777777" w:rsidR="00A07AF9" w:rsidRPr="00BB184C" w:rsidRDefault="00A07AF9" w:rsidP="00BB184C">
      <w:pPr>
        <w:pStyle w:val="ListParagraph"/>
        <w:numPr>
          <w:ilvl w:val="0"/>
          <w:numId w:val="2"/>
        </w:numPr>
        <w:rPr>
          <w:rFonts w:ascii="Arial" w:hAnsi="Arial" w:cs="Arial"/>
          <w:sz w:val="22"/>
          <w:szCs w:val="22"/>
        </w:rPr>
      </w:pPr>
      <w:r w:rsidRPr="00BB184C">
        <w:rPr>
          <w:rFonts w:ascii="Arial" w:hAnsi="Arial" w:cs="Arial"/>
          <w:sz w:val="22"/>
          <w:szCs w:val="22"/>
        </w:rPr>
        <w:t xml:space="preserve">Briddon RW, Navas-Castillo J, Fiallo-Olivé E (2016) ICTV taxonomic Proposal 2016.021a-kP.A.v2.Tolecusatellitidae. Create the </w:t>
      </w:r>
      <w:r w:rsidRPr="00BB184C">
        <w:rPr>
          <w:rFonts w:ascii="Arial" w:hAnsi="Arial" w:cs="Arial"/>
          <w:i/>
          <w:iCs/>
          <w:sz w:val="22"/>
          <w:szCs w:val="22"/>
        </w:rPr>
        <w:t>Tolecusatellitidae</w:t>
      </w:r>
      <w:r w:rsidRPr="00BB184C">
        <w:rPr>
          <w:rFonts w:ascii="Arial" w:hAnsi="Arial" w:cs="Arial"/>
          <w:sz w:val="22"/>
          <w:szCs w:val="22"/>
        </w:rPr>
        <w:t>, a new family of single-stranded DNA satellites with two genera. Available online at: http://www.ictv.global/proposals-16/2016.021a-kP.A.v2. Tolecusatellitidae.pdf (accessed July 20, 2020).</w:t>
      </w:r>
    </w:p>
    <w:p w14:paraId="30490DA0" w14:textId="77777777" w:rsidR="00A07AF9" w:rsidRPr="00825829" w:rsidRDefault="00A07AF9" w:rsidP="00A07AF9">
      <w:pPr>
        <w:rPr>
          <w:rFonts w:ascii="Arial" w:hAnsi="Arial" w:cs="Arial"/>
          <w:sz w:val="22"/>
          <w:szCs w:val="22"/>
        </w:rPr>
      </w:pPr>
    </w:p>
    <w:p w14:paraId="7D9C7FD9" w14:textId="093684DF" w:rsidR="00252D6E" w:rsidRPr="00BB184C" w:rsidRDefault="00252D6E" w:rsidP="00BB184C">
      <w:pPr>
        <w:pStyle w:val="ListParagraph"/>
        <w:numPr>
          <w:ilvl w:val="0"/>
          <w:numId w:val="2"/>
        </w:numPr>
        <w:rPr>
          <w:rFonts w:ascii="Arial" w:hAnsi="Arial" w:cs="Arial"/>
          <w:sz w:val="22"/>
          <w:szCs w:val="22"/>
        </w:rPr>
      </w:pPr>
      <w:r w:rsidRPr="00BB184C">
        <w:rPr>
          <w:rFonts w:ascii="Arial" w:hAnsi="Arial" w:cs="Arial"/>
          <w:sz w:val="22"/>
          <w:szCs w:val="22"/>
        </w:rPr>
        <w:t xml:space="preserve">Fiallo-Olivé E, Navas-Castillo J (2020) Molecular and biological characterization of a New World mono-/bipartite begomovirus/deltasatellite complex infecting </w:t>
      </w:r>
      <w:r w:rsidRPr="00BB184C">
        <w:rPr>
          <w:rFonts w:ascii="Arial" w:hAnsi="Arial" w:cs="Arial"/>
          <w:i/>
          <w:sz w:val="22"/>
          <w:szCs w:val="22"/>
        </w:rPr>
        <w:t>Corchorus siliquosus</w:t>
      </w:r>
      <w:r w:rsidRPr="00BB184C">
        <w:rPr>
          <w:rFonts w:ascii="Arial" w:hAnsi="Arial" w:cs="Arial"/>
          <w:sz w:val="22"/>
          <w:szCs w:val="22"/>
        </w:rPr>
        <w:t xml:space="preserve">. Front Microbiol 11:1755. </w:t>
      </w:r>
      <w:r w:rsidR="00BB184C" w:rsidRPr="00BB184C">
        <w:rPr>
          <w:rFonts w:ascii="Arial" w:hAnsi="Arial" w:cs="Arial"/>
          <w:sz w:val="22"/>
          <w:szCs w:val="22"/>
        </w:rPr>
        <w:t>PMID: 32793176  DOI: 10.3389/fmicb.2020.01755</w:t>
      </w:r>
    </w:p>
    <w:p w14:paraId="77E1A808" w14:textId="77777777" w:rsidR="00A07AF9" w:rsidRPr="00825829" w:rsidRDefault="00A07AF9" w:rsidP="00252D6E">
      <w:pPr>
        <w:rPr>
          <w:rFonts w:ascii="Arial" w:hAnsi="Arial" w:cs="Arial"/>
          <w:sz w:val="22"/>
          <w:szCs w:val="22"/>
        </w:rPr>
      </w:pPr>
    </w:p>
    <w:p w14:paraId="26F83305" w14:textId="411F2D7A" w:rsidR="00252D6E" w:rsidRPr="00BB184C" w:rsidRDefault="00A07AF9" w:rsidP="00BB184C">
      <w:pPr>
        <w:pStyle w:val="ListParagraph"/>
        <w:numPr>
          <w:ilvl w:val="0"/>
          <w:numId w:val="2"/>
        </w:numPr>
        <w:rPr>
          <w:rFonts w:ascii="Arial" w:hAnsi="Arial" w:cs="Arial"/>
          <w:sz w:val="22"/>
          <w:szCs w:val="22"/>
        </w:rPr>
      </w:pPr>
      <w:r w:rsidRPr="00BB184C">
        <w:rPr>
          <w:rFonts w:ascii="Arial" w:hAnsi="Arial" w:cs="Arial"/>
          <w:sz w:val="22"/>
          <w:szCs w:val="22"/>
        </w:rPr>
        <w:t xml:space="preserve">Lozano G, Trenado HP, Fiallo-Olivé E, Chirinos D, Geraud-Pouey F, Briddon RW, et al. (2016) Characterization of non-coding DNA satellites associated with sweepoviruses (genus </w:t>
      </w:r>
      <w:r w:rsidRPr="00BB184C">
        <w:rPr>
          <w:rFonts w:ascii="Arial" w:hAnsi="Arial" w:cs="Arial"/>
          <w:i/>
          <w:sz w:val="22"/>
          <w:szCs w:val="22"/>
        </w:rPr>
        <w:t>Begomovirus</w:t>
      </w:r>
      <w:r w:rsidRPr="00BB184C">
        <w:rPr>
          <w:rFonts w:ascii="Arial" w:hAnsi="Arial" w:cs="Arial"/>
          <w:sz w:val="22"/>
          <w:szCs w:val="22"/>
        </w:rPr>
        <w:t xml:space="preserve">, </w:t>
      </w:r>
      <w:r w:rsidRPr="00BB184C">
        <w:rPr>
          <w:rFonts w:ascii="Arial" w:hAnsi="Arial" w:cs="Arial"/>
          <w:i/>
          <w:sz w:val="22"/>
          <w:szCs w:val="22"/>
        </w:rPr>
        <w:t>Geminiviridae</w:t>
      </w:r>
      <w:r w:rsidRPr="00BB184C">
        <w:rPr>
          <w:rFonts w:ascii="Arial" w:hAnsi="Arial" w:cs="Arial"/>
          <w:sz w:val="22"/>
          <w:szCs w:val="22"/>
        </w:rPr>
        <w:t xml:space="preserve">) – definition of a distinct class of begomovirus-associated satellites. Front Microbiol 7:162. </w:t>
      </w:r>
      <w:r w:rsidR="00BB184C" w:rsidRPr="00BB184C">
        <w:rPr>
          <w:rFonts w:ascii="Arial" w:hAnsi="Arial" w:cs="Arial"/>
          <w:sz w:val="22"/>
          <w:szCs w:val="22"/>
        </w:rPr>
        <w:t>PMID: 26925037  DOI: 10.3389/fmicb.2016.00162</w:t>
      </w:r>
    </w:p>
    <w:sectPr w:rsidR="00252D6E" w:rsidRPr="00BB184C" w:rsidSect="00584D75">
      <w:head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E33700" w14:textId="77777777" w:rsidR="0061220F" w:rsidRDefault="0061220F" w:rsidP="004609D1">
      <w:r>
        <w:separator/>
      </w:r>
    </w:p>
  </w:endnote>
  <w:endnote w:type="continuationSeparator" w:id="0">
    <w:p w14:paraId="6BA43008" w14:textId="77777777" w:rsidR="0061220F" w:rsidRDefault="0061220F"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14040C" w14:textId="77777777" w:rsidR="0061220F" w:rsidRDefault="0061220F" w:rsidP="004609D1">
      <w:r>
        <w:separator/>
      </w:r>
    </w:p>
  </w:footnote>
  <w:footnote w:type="continuationSeparator" w:id="0">
    <w:p w14:paraId="1ABBA7F1" w14:textId="77777777" w:rsidR="0061220F" w:rsidRDefault="0061220F"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1A9C4" w14:textId="77777777" w:rsidR="004609D1" w:rsidRDefault="00F12E84" w:rsidP="004609D1">
    <w:pPr>
      <w:pStyle w:val="Header"/>
      <w:jc w:val="right"/>
    </w:pPr>
    <w:r>
      <w:t>March</w:t>
    </w:r>
    <w:r w:rsidR="004609D1">
      <w:t xml:space="preserve"> 20</w:t>
    </w:r>
    <w:r>
      <w:t>20</w:t>
    </w:r>
  </w:p>
  <w:p w14:paraId="642AB72E"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641F4CF0"/>
    <w:multiLevelType w:val="hybridMultilevel"/>
    <w:tmpl w:val="9856C380"/>
    <w:lvl w:ilvl="0" w:tplc="0C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esús Navas Castillo">
    <w15:presenceInfo w15:providerId="None" w15:userId="Jesús Navas Castill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B35"/>
    <w:rsid w:val="0000363F"/>
    <w:rsid w:val="00017CE4"/>
    <w:rsid w:val="00035181"/>
    <w:rsid w:val="00041A6A"/>
    <w:rsid w:val="0006407D"/>
    <w:rsid w:val="0006669E"/>
    <w:rsid w:val="000712E2"/>
    <w:rsid w:val="00074276"/>
    <w:rsid w:val="00074DA5"/>
    <w:rsid w:val="000834F4"/>
    <w:rsid w:val="00084308"/>
    <w:rsid w:val="000945FD"/>
    <w:rsid w:val="000A22DE"/>
    <w:rsid w:val="000A6152"/>
    <w:rsid w:val="000A7D02"/>
    <w:rsid w:val="000B2475"/>
    <w:rsid w:val="000B5CE2"/>
    <w:rsid w:val="000C7139"/>
    <w:rsid w:val="000D3CCD"/>
    <w:rsid w:val="000E69E9"/>
    <w:rsid w:val="000F27A6"/>
    <w:rsid w:val="00116E14"/>
    <w:rsid w:val="00121243"/>
    <w:rsid w:val="00122AF9"/>
    <w:rsid w:val="00123B8F"/>
    <w:rsid w:val="00132568"/>
    <w:rsid w:val="00162EE2"/>
    <w:rsid w:val="00170D73"/>
    <w:rsid w:val="0017440B"/>
    <w:rsid w:val="00195B8A"/>
    <w:rsid w:val="001A2500"/>
    <w:rsid w:val="001C1BF5"/>
    <w:rsid w:val="001C2DE0"/>
    <w:rsid w:val="001D3F64"/>
    <w:rsid w:val="001D4AAF"/>
    <w:rsid w:val="001E36C8"/>
    <w:rsid w:val="001E6D21"/>
    <w:rsid w:val="00215F51"/>
    <w:rsid w:val="00237296"/>
    <w:rsid w:val="00252D6E"/>
    <w:rsid w:val="00262EDD"/>
    <w:rsid w:val="002665F3"/>
    <w:rsid w:val="00286FE5"/>
    <w:rsid w:val="00296A03"/>
    <w:rsid w:val="002A43A2"/>
    <w:rsid w:val="002B0EBC"/>
    <w:rsid w:val="002C03EF"/>
    <w:rsid w:val="002D55C6"/>
    <w:rsid w:val="002F2194"/>
    <w:rsid w:val="002F4066"/>
    <w:rsid w:val="002F51EA"/>
    <w:rsid w:val="002F53BA"/>
    <w:rsid w:val="002F6249"/>
    <w:rsid w:val="003030E4"/>
    <w:rsid w:val="003263A5"/>
    <w:rsid w:val="00327677"/>
    <w:rsid w:val="00350BFB"/>
    <w:rsid w:val="00351D0D"/>
    <w:rsid w:val="0035571D"/>
    <w:rsid w:val="00360C13"/>
    <w:rsid w:val="00365B9B"/>
    <w:rsid w:val="00380B0D"/>
    <w:rsid w:val="00397F63"/>
    <w:rsid w:val="003A4841"/>
    <w:rsid w:val="003C01E0"/>
    <w:rsid w:val="003F3772"/>
    <w:rsid w:val="003F4FFD"/>
    <w:rsid w:val="00404760"/>
    <w:rsid w:val="00412944"/>
    <w:rsid w:val="0042253D"/>
    <w:rsid w:val="004304FF"/>
    <w:rsid w:val="004609D1"/>
    <w:rsid w:val="00487393"/>
    <w:rsid w:val="004A4902"/>
    <w:rsid w:val="004C693A"/>
    <w:rsid w:val="004C70F6"/>
    <w:rsid w:val="004D711E"/>
    <w:rsid w:val="004E4914"/>
    <w:rsid w:val="004F5E21"/>
    <w:rsid w:val="00504772"/>
    <w:rsid w:val="005348D1"/>
    <w:rsid w:val="00554817"/>
    <w:rsid w:val="00556D4B"/>
    <w:rsid w:val="00574BF9"/>
    <w:rsid w:val="00583286"/>
    <w:rsid w:val="00584D75"/>
    <w:rsid w:val="005A465C"/>
    <w:rsid w:val="005A697E"/>
    <w:rsid w:val="005C1A55"/>
    <w:rsid w:val="005D5C6E"/>
    <w:rsid w:val="00604988"/>
    <w:rsid w:val="00610D3A"/>
    <w:rsid w:val="00610F11"/>
    <w:rsid w:val="0061220F"/>
    <w:rsid w:val="006164B4"/>
    <w:rsid w:val="0063589C"/>
    <w:rsid w:val="0064037B"/>
    <w:rsid w:val="00654418"/>
    <w:rsid w:val="006550ED"/>
    <w:rsid w:val="00670B2E"/>
    <w:rsid w:val="006853A5"/>
    <w:rsid w:val="00696D9C"/>
    <w:rsid w:val="006B15F1"/>
    <w:rsid w:val="006B664E"/>
    <w:rsid w:val="006B6877"/>
    <w:rsid w:val="006C6960"/>
    <w:rsid w:val="006C6E1D"/>
    <w:rsid w:val="006D2B31"/>
    <w:rsid w:val="00733714"/>
    <w:rsid w:val="00741DD5"/>
    <w:rsid w:val="00743C98"/>
    <w:rsid w:val="00750B77"/>
    <w:rsid w:val="007536F3"/>
    <w:rsid w:val="00753DA1"/>
    <w:rsid w:val="007547EA"/>
    <w:rsid w:val="007611D2"/>
    <w:rsid w:val="00765614"/>
    <w:rsid w:val="00772C91"/>
    <w:rsid w:val="00775829"/>
    <w:rsid w:val="007843C5"/>
    <w:rsid w:val="00786E0E"/>
    <w:rsid w:val="00793391"/>
    <w:rsid w:val="0079722B"/>
    <w:rsid w:val="007A7DFF"/>
    <w:rsid w:val="007B1846"/>
    <w:rsid w:val="007B24DA"/>
    <w:rsid w:val="007B34A8"/>
    <w:rsid w:val="007D1C71"/>
    <w:rsid w:val="007D7C06"/>
    <w:rsid w:val="007E56F2"/>
    <w:rsid w:val="0081653F"/>
    <w:rsid w:val="0082104E"/>
    <w:rsid w:val="00824222"/>
    <w:rsid w:val="00825829"/>
    <w:rsid w:val="00830673"/>
    <w:rsid w:val="008366A5"/>
    <w:rsid w:val="00847ACB"/>
    <w:rsid w:val="00853539"/>
    <w:rsid w:val="00857A32"/>
    <w:rsid w:val="0088022A"/>
    <w:rsid w:val="008831E4"/>
    <w:rsid w:val="00883B83"/>
    <w:rsid w:val="00887D4D"/>
    <w:rsid w:val="00887EE1"/>
    <w:rsid w:val="00891DEA"/>
    <w:rsid w:val="008A1420"/>
    <w:rsid w:val="008A7DB0"/>
    <w:rsid w:val="008B657D"/>
    <w:rsid w:val="008D4F59"/>
    <w:rsid w:val="008F3509"/>
    <w:rsid w:val="008F5BF0"/>
    <w:rsid w:val="009018F4"/>
    <w:rsid w:val="00913922"/>
    <w:rsid w:val="009505C5"/>
    <w:rsid w:val="009513B3"/>
    <w:rsid w:val="00957E83"/>
    <w:rsid w:val="009A63E5"/>
    <w:rsid w:val="009A736D"/>
    <w:rsid w:val="009B5377"/>
    <w:rsid w:val="009C29D0"/>
    <w:rsid w:val="009E1DEF"/>
    <w:rsid w:val="009F1E18"/>
    <w:rsid w:val="00A03C8D"/>
    <w:rsid w:val="00A04A34"/>
    <w:rsid w:val="00A07AF9"/>
    <w:rsid w:val="00A31C20"/>
    <w:rsid w:val="00A31E15"/>
    <w:rsid w:val="00A37EE8"/>
    <w:rsid w:val="00A46EBD"/>
    <w:rsid w:val="00A47567"/>
    <w:rsid w:val="00A55CD4"/>
    <w:rsid w:val="00A663BA"/>
    <w:rsid w:val="00A66953"/>
    <w:rsid w:val="00A93526"/>
    <w:rsid w:val="00AA3BF0"/>
    <w:rsid w:val="00AB6775"/>
    <w:rsid w:val="00AC0815"/>
    <w:rsid w:val="00AC605A"/>
    <w:rsid w:val="00AC620D"/>
    <w:rsid w:val="00AD040D"/>
    <w:rsid w:val="00AD49DC"/>
    <w:rsid w:val="00AD7922"/>
    <w:rsid w:val="00AE6609"/>
    <w:rsid w:val="00AE6FB4"/>
    <w:rsid w:val="00B11029"/>
    <w:rsid w:val="00B13B77"/>
    <w:rsid w:val="00B2214B"/>
    <w:rsid w:val="00B36C9C"/>
    <w:rsid w:val="00B52DF3"/>
    <w:rsid w:val="00B542A7"/>
    <w:rsid w:val="00B62F80"/>
    <w:rsid w:val="00B634B7"/>
    <w:rsid w:val="00B97EDC"/>
    <w:rsid w:val="00BA7C8B"/>
    <w:rsid w:val="00BB184C"/>
    <w:rsid w:val="00BB3850"/>
    <w:rsid w:val="00BC274D"/>
    <w:rsid w:val="00BD68D8"/>
    <w:rsid w:val="00BE6F50"/>
    <w:rsid w:val="00BF7C99"/>
    <w:rsid w:val="00C134C5"/>
    <w:rsid w:val="00C14FBF"/>
    <w:rsid w:val="00C35DAD"/>
    <w:rsid w:val="00C40BA4"/>
    <w:rsid w:val="00C43728"/>
    <w:rsid w:val="00C61519"/>
    <w:rsid w:val="00C63232"/>
    <w:rsid w:val="00C63790"/>
    <w:rsid w:val="00C72BBB"/>
    <w:rsid w:val="00C73D0E"/>
    <w:rsid w:val="00C8180D"/>
    <w:rsid w:val="00C85371"/>
    <w:rsid w:val="00CA467A"/>
    <w:rsid w:val="00CB2F6E"/>
    <w:rsid w:val="00CB5EA8"/>
    <w:rsid w:val="00CD030E"/>
    <w:rsid w:val="00CD155E"/>
    <w:rsid w:val="00CD56C3"/>
    <w:rsid w:val="00CE2AC1"/>
    <w:rsid w:val="00CE43F6"/>
    <w:rsid w:val="00D31F56"/>
    <w:rsid w:val="00D37B70"/>
    <w:rsid w:val="00D406A2"/>
    <w:rsid w:val="00D40FB4"/>
    <w:rsid w:val="00D5298F"/>
    <w:rsid w:val="00D572F3"/>
    <w:rsid w:val="00D737FB"/>
    <w:rsid w:val="00DB5FFF"/>
    <w:rsid w:val="00DB6B04"/>
    <w:rsid w:val="00DE5E3B"/>
    <w:rsid w:val="00DF35BB"/>
    <w:rsid w:val="00DF4107"/>
    <w:rsid w:val="00DF7F00"/>
    <w:rsid w:val="00E01C77"/>
    <w:rsid w:val="00E46C93"/>
    <w:rsid w:val="00E5042F"/>
    <w:rsid w:val="00E71BCC"/>
    <w:rsid w:val="00E75DB4"/>
    <w:rsid w:val="00E84439"/>
    <w:rsid w:val="00EA1882"/>
    <w:rsid w:val="00EA68E3"/>
    <w:rsid w:val="00EA6E15"/>
    <w:rsid w:val="00EA7785"/>
    <w:rsid w:val="00EC7DAC"/>
    <w:rsid w:val="00EF2A1A"/>
    <w:rsid w:val="00F05B35"/>
    <w:rsid w:val="00F12E84"/>
    <w:rsid w:val="00F1492B"/>
    <w:rsid w:val="00F33B2C"/>
    <w:rsid w:val="00F46616"/>
    <w:rsid w:val="00F50DBA"/>
    <w:rsid w:val="00F552E6"/>
    <w:rsid w:val="00F60F34"/>
    <w:rsid w:val="00F67DA1"/>
    <w:rsid w:val="00F81240"/>
    <w:rsid w:val="00F912A8"/>
    <w:rsid w:val="00FA5A2B"/>
    <w:rsid w:val="00FA77FD"/>
    <w:rsid w:val="00FB3A0F"/>
    <w:rsid w:val="00FC7206"/>
    <w:rsid w:val="00FE43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27B48"/>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table" w:customStyle="1" w:styleId="Tablaconcuadrcula1">
    <w:name w:val="Tabla con cuadrícula1"/>
    <w:basedOn w:val="TableNormal"/>
    <w:next w:val="TableGrid"/>
    <w:uiPriority w:val="39"/>
    <w:rsid w:val="00FE4311"/>
    <w:rPr>
      <w:lang w:val="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FE4311"/>
    <w:rPr>
      <w:rFonts w:ascii="Consolas" w:eastAsiaTheme="minorHAnsi" w:hAnsi="Consolas" w:cstheme="minorBidi"/>
      <w:sz w:val="21"/>
      <w:szCs w:val="21"/>
      <w:lang w:val="es-ES_tradnl"/>
    </w:rPr>
  </w:style>
  <w:style w:type="character" w:customStyle="1" w:styleId="PlainTextChar">
    <w:name w:val="Plain Text Char"/>
    <w:basedOn w:val="DefaultParagraphFont"/>
    <w:link w:val="PlainText"/>
    <w:uiPriority w:val="99"/>
    <w:rsid w:val="00FE4311"/>
    <w:rPr>
      <w:rFonts w:ascii="Consolas" w:hAnsi="Consolas"/>
      <w:sz w:val="21"/>
      <w:szCs w:val="21"/>
      <w:lang w:val="es-ES_tradnl"/>
    </w:rPr>
  </w:style>
  <w:style w:type="character" w:styleId="CommentReference">
    <w:name w:val="annotation reference"/>
    <w:basedOn w:val="DefaultParagraphFont"/>
    <w:uiPriority w:val="99"/>
    <w:semiHidden/>
    <w:unhideWhenUsed/>
    <w:rsid w:val="007D1C71"/>
    <w:rPr>
      <w:sz w:val="16"/>
      <w:szCs w:val="16"/>
    </w:rPr>
  </w:style>
  <w:style w:type="paragraph" w:styleId="CommentText">
    <w:name w:val="annotation text"/>
    <w:basedOn w:val="Normal"/>
    <w:link w:val="CommentTextChar"/>
    <w:uiPriority w:val="99"/>
    <w:semiHidden/>
    <w:unhideWhenUsed/>
    <w:rsid w:val="007D1C71"/>
    <w:rPr>
      <w:sz w:val="20"/>
      <w:szCs w:val="20"/>
    </w:rPr>
  </w:style>
  <w:style w:type="character" w:customStyle="1" w:styleId="CommentTextChar">
    <w:name w:val="Comment Text Char"/>
    <w:basedOn w:val="DefaultParagraphFont"/>
    <w:link w:val="CommentText"/>
    <w:uiPriority w:val="99"/>
    <w:semiHidden/>
    <w:rsid w:val="007D1C71"/>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7D1C71"/>
    <w:rPr>
      <w:b/>
      <w:bCs/>
    </w:rPr>
  </w:style>
  <w:style w:type="character" w:customStyle="1" w:styleId="CommentSubjectChar">
    <w:name w:val="Comment Subject Char"/>
    <w:basedOn w:val="CommentTextChar"/>
    <w:link w:val="CommentSubject"/>
    <w:uiPriority w:val="99"/>
    <w:semiHidden/>
    <w:rsid w:val="007D1C71"/>
    <w:rPr>
      <w:rFonts w:ascii="Times New Roman" w:eastAsia="Times New Roman" w:hAnsi="Times New Roman" w:cs="Times New Roman"/>
      <w:b/>
      <w:bCs/>
      <w:sz w:val="20"/>
      <w:szCs w:val="20"/>
      <w:lang w:val="en-US"/>
    </w:rPr>
  </w:style>
  <w:style w:type="paragraph" w:styleId="Revision">
    <w:name w:val="Revision"/>
    <w:hidden/>
    <w:uiPriority w:val="99"/>
    <w:semiHidden/>
    <w:rsid w:val="00CD56C3"/>
    <w:rPr>
      <w:rFonts w:ascii="Times New Roman" w:eastAsia="Times New Roman" w:hAnsi="Times New Roman" w:cs="Times New Roman"/>
      <w:lang w:val="en-US"/>
    </w:rPr>
  </w:style>
  <w:style w:type="paragraph" w:styleId="ListParagraph">
    <w:name w:val="List Paragraph"/>
    <w:basedOn w:val="Normal"/>
    <w:uiPriority w:val="34"/>
    <w:qFormat/>
    <w:rsid w:val="00BB18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9902685">
      <w:bodyDiv w:val="1"/>
      <w:marLeft w:val="0"/>
      <w:marRight w:val="0"/>
      <w:marTop w:val="0"/>
      <w:marBottom w:val="0"/>
      <w:divBdr>
        <w:top w:val="none" w:sz="0" w:space="0" w:color="auto"/>
        <w:left w:val="none" w:sz="0" w:space="0" w:color="auto"/>
        <w:bottom w:val="none" w:sz="0" w:space="0" w:color="auto"/>
        <w:right w:val="none" w:sz="0" w:space="0" w:color="auto"/>
      </w:divBdr>
    </w:div>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122332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905</Words>
  <Characters>5165</Characters>
  <Application>Microsoft Office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10</cp:revision>
  <dcterms:created xsi:type="dcterms:W3CDTF">2020-08-17T09:47:00Z</dcterms:created>
  <dcterms:modified xsi:type="dcterms:W3CDTF">2021-03-03T05:15:00Z</dcterms:modified>
</cp:coreProperties>
</file>