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0ADE6" w14:textId="77777777" w:rsidR="00636FF3" w:rsidRDefault="00103CCD">
      <w:r>
        <w:rPr>
          <w:noProof/>
        </w:rPr>
        <w:drawing>
          <wp:anchor distT="0" distB="0" distL="114300" distR="114300" simplePos="0" relativeHeight="2" behindDoc="0" locked="0" layoutInCell="1" allowOverlap="1" wp14:anchorId="5D525097" wp14:editId="39EA8AFF">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04BC272D" w14:textId="77777777" w:rsidR="00636FF3" w:rsidRDefault="00636FF3">
      <w:pPr>
        <w:rPr>
          <w:rFonts w:ascii="Arial" w:hAnsi="Arial" w:cs="Arial"/>
          <w:sz w:val="20"/>
          <w:szCs w:val="20"/>
        </w:rPr>
      </w:pPr>
    </w:p>
    <w:p w14:paraId="41379BED" w14:textId="77777777" w:rsidR="00636FF3" w:rsidRDefault="00636FF3">
      <w:pPr>
        <w:rPr>
          <w:rFonts w:ascii="Arial" w:hAnsi="Arial" w:cs="Arial"/>
          <w:sz w:val="20"/>
          <w:szCs w:val="20"/>
        </w:rPr>
      </w:pPr>
    </w:p>
    <w:p w14:paraId="0D659DE1" w14:textId="77777777" w:rsidR="00636FF3" w:rsidRDefault="00636FF3">
      <w:pPr>
        <w:rPr>
          <w:rFonts w:ascii="Arial" w:hAnsi="Arial" w:cs="Arial"/>
          <w:sz w:val="20"/>
          <w:szCs w:val="20"/>
        </w:rPr>
      </w:pPr>
    </w:p>
    <w:p w14:paraId="0E667EDB" w14:textId="77777777" w:rsidR="00636FF3" w:rsidRDefault="00636FF3">
      <w:pPr>
        <w:rPr>
          <w:rFonts w:ascii="Arial" w:hAnsi="Arial" w:cs="Arial"/>
          <w:sz w:val="20"/>
          <w:szCs w:val="20"/>
        </w:rPr>
      </w:pPr>
    </w:p>
    <w:p w14:paraId="0D1D614B" w14:textId="77777777" w:rsidR="00636FF3" w:rsidRDefault="00636FF3">
      <w:pPr>
        <w:rPr>
          <w:rFonts w:ascii="Arial" w:hAnsi="Arial" w:cs="Arial"/>
          <w:sz w:val="20"/>
          <w:szCs w:val="20"/>
        </w:rPr>
      </w:pPr>
    </w:p>
    <w:p w14:paraId="3B2A2388" w14:textId="77777777" w:rsidR="00636FF3" w:rsidRDefault="00636FF3">
      <w:pPr>
        <w:pStyle w:val="BodyTextIndent"/>
        <w:spacing w:after="120"/>
        <w:ind w:left="0" w:firstLine="0"/>
        <w:rPr>
          <w:rFonts w:ascii="Arial" w:hAnsi="Arial" w:cs="Arial"/>
          <w:b/>
          <w:bCs/>
          <w:sz w:val="20"/>
        </w:rPr>
      </w:pPr>
    </w:p>
    <w:p w14:paraId="5AA1F577" w14:textId="77777777" w:rsidR="00636FF3" w:rsidRDefault="00103CCD">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1252C700" w14:textId="77777777" w:rsidR="00636FF3" w:rsidRDefault="00636FF3">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636FF3" w14:paraId="022EBA4F" w14:textId="77777777">
        <w:tc>
          <w:tcPr>
            <w:tcW w:w="3553" w:type="dxa"/>
            <w:tcBorders>
              <w:top w:val="double" w:sz="4" w:space="0" w:color="000000"/>
              <w:left w:val="double" w:sz="4" w:space="0" w:color="000000"/>
              <w:right w:val="single" w:sz="4" w:space="0" w:color="000000"/>
            </w:tcBorders>
            <w:shd w:val="clear" w:color="auto" w:fill="auto"/>
            <w:vAlign w:val="center"/>
          </w:tcPr>
          <w:p w14:paraId="0CA90CA4" w14:textId="77777777" w:rsidR="00636FF3" w:rsidRDefault="00103CCD">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4C56A78D" w14:textId="0529341E" w:rsidR="00636FF3" w:rsidRPr="0027489F" w:rsidRDefault="0027489F">
            <w:pPr>
              <w:pStyle w:val="BodyTextIndent"/>
              <w:ind w:left="0" w:firstLine="0"/>
              <w:jc w:val="center"/>
              <w:rPr>
                <w:rFonts w:ascii="Arial" w:hAnsi="Arial" w:cs="Arial"/>
                <w:b/>
                <w:bCs/>
                <w:iCs/>
                <w:sz w:val="28"/>
                <w:szCs w:val="28"/>
              </w:rPr>
            </w:pPr>
            <w:r w:rsidRPr="0027489F">
              <w:rPr>
                <w:rFonts w:ascii="Arial" w:hAnsi="Arial" w:cs="Arial"/>
                <w:b/>
                <w:bCs/>
                <w:iCs/>
                <w:sz w:val="28"/>
                <w:szCs w:val="28"/>
              </w:rPr>
              <w:t>2020.005G</w:t>
            </w:r>
          </w:p>
        </w:tc>
        <w:tc>
          <w:tcPr>
            <w:tcW w:w="710" w:type="dxa"/>
            <w:tcBorders>
              <w:top w:val="double" w:sz="4" w:space="0" w:color="000000"/>
              <w:left w:val="single" w:sz="4" w:space="0" w:color="000000"/>
              <w:right w:val="double" w:sz="4" w:space="0" w:color="000000"/>
            </w:tcBorders>
            <w:shd w:val="clear" w:color="auto" w:fill="auto"/>
            <w:vAlign w:val="center"/>
          </w:tcPr>
          <w:p w14:paraId="33669A00" w14:textId="77777777" w:rsidR="00636FF3" w:rsidRDefault="00636FF3">
            <w:pPr>
              <w:pStyle w:val="BodyTextIndent"/>
              <w:ind w:left="0" w:firstLine="0"/>
              <w:rPr>
                <w:rFonts w:ascii="Arial" w:hAnsi="Arial" w:cs="Arial"/>
              </w:rPr>
            </w:pPr>
          </w:p>
        </w:tc>
      </w:tr>
      <w:tr w:rsidR="00636FF3" w14:paraId="151C8946" w14:textId="77777777">
        <w:tc>
          <w:tcPr>
            <w:tcW w:w="9072" w:type="dxa"/>
            <w:gridSpan w:val="3"/>
            <w:tcBorders>
              <w:left w:val="double" w:sz="4" w:space="0" w:color="000000"/>
              <w:right w:val="double" w:sz="4" w:space="0" w:color="000000"/>
            </w:tcBorders>
            <w:shd w:val="clear" w:color="auto" w:fill="auto"/>
          </w:tcPr>
          <w:p w14:paraId="55AE270A" w14:textId="77777777" w:rsidR="00636FF3" w:rsidRDefault="00103CCD">
            <w:pPr>
              <w:spacing w:before="120"/>
              <w:rPr>
                <w:rFonts w:ascii="Arial" w:hAnsi="Arial" w:cs="Arial"/>
                <w:b/>
                <w:sz w:val="22"/>
                <w:szCs w:val="22"/>
              </w:rPr>
            </w:pPr>
            <w:r>
              <w:rPr>
                <w:rFonts w:ascii="Arial" w:hAnsi="Arial" w:cs="Arial"/>
                <w:b/>
              </w:rPr>
              <w:t xml:space="preserve">Short title: </w:t>
            </w:r>
            <w:r>
              <w:rPr>
                <w:rFonts w:ascii="Arial" w:hAnsi="Arial" w:cs="Arial"/>
                <w:sz w:val="22"/>
                <w:szCs w:val="22"/>
              </w:rPr>
              <w:t>Expand, amend, and emend the International Code of Virus Classification and Nomenclature (ICVCN; “the Code”) and the Statutes to clearly define the remit of the ICTV</w:t>
            </w:r>
          </w:p>
        </w:tc>
      </w:tr>
      <w:tr w:rsidR="00636FF3" w14:paraId="3F59D62D"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02CAF65C" w14:textId="77777777" w:rsidR="00636FF3" w:rsidRDefault="00636FF3">
            <w:pPr>
              <w:rPr>
                <w:rFonts w:ascii="Arial" w:hAnsi="Arial" w:cs="Arial"/>
                <w:b/>
                <w:sz w:val="22"/>
                <w:szCs w:val="22"/>
              </w:rPr>
            </w:pPr>
          </w:p>
        </w:tc>
      </w:tr>
    </w:tbl>
    <w:p w14:paraId="747A6360" w14:textId="77777777" w:rsidR="00636FF3" w:rsidRDefault="00103CCD">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636FF3" w14:paraId="4040A4F8" w14:textId="77777777">
        <w:tc>
          <w:tcPr>
            <w:tcW w:w="4368" w:type="dxa"/>
            <w:shd w:val="clear" w:color="auto" w:fill="auto"/>
          </w:tcPr>
          <w:p w14:paraId="1643415B" w14:textId="799179F2" w:rsidR="00636FF3" w:rsidRDefault="00103CCD">
            <w:pPr>
              <w:rPr>
                <w:rFonts w:ascii="Arial" w:hAnsi="Arial" w:cs="Arial"/>
                <w:sz w:val="22"/>
                <w:szCs w:val="22"/>
              </w:rPr>
            </w:pPr>
            <w:r>
              <w:rPr>
                <w:rFonts w:ascii="Arial" w:hAnsi="Arial" w:cs="Arial"/>
                <w:sz w:val="22"/>
                <w:szCs w:val="22"/>
              </w:rPr>
              <w:t>Kuhn JH, Dolja VV, Krupovic M, Adriaenssens E</w:t>
            </w:r>
            <w:r w:rsidR="00732A2A">
              <w:rPr>
                <w:rFonts w:ascii="Arial" w:hAnsi="Arial" w:cs="Arial"/>
                <w:sz w:val="22"/>
                <w:szCs w:val="22"/>
              </w:rPr>
              <w:t>M</w:t>
            </w:r>
            <w:r>
              <w:rPr>
                <w:rFonts w:ascii="Arial" w:hAnsi="Arial" w:cs="Arial"/>
                <w:sz w:val="22"/>
                <w:szCs w:val="22"/>
              </w:rPr>
              <w:t xml:space="preserve">, </w:t>
            </w:r>
            <w:r w:rsidR="0023642C">
              <w:rPr>
                <w:rFonts w:ascii="Arial" w:hAnsi="Arial" w:cs="Arial"/>
                <w:sz w:val="22"/>
                <w:szCs w:val="22"/>
              </w:rPr>
              <w:t>Di Serio</w:t>
            </w:r>
            <w:r w:rsidR="001C4B82">
              <w:rPr>
                <w:rFonts w:ascii="Arial" w:hAnsi="Arial" w:cs="Arial"/>
                <w:sz w:val="22"/>
                <w:szCs w:val="22"/>
              </w:rPr>
              <w:t xml:space="preserve"> F</w:t>
            </w:r>
            <w:r w:rsidR="0023642C">
              <w:rPr>
                <w:rFonts w:ascii="Arial" w:hAnsi="Arial" w:cs="Arial"/>
                <w:sz w:val="22"/>
                <w:szCs w:val="22"/>
              </w:rPr>
              <w:t xml:space="preserve">, </w:t>
            </w:r>
            <w:r>
              <w:rPr>
                <w:rFonts w:ascii="Arial" w:hAnsi="Arial" w:cs="Arial"/>
                <w:sz w:val="22"/>
                <w:szCs w:val="22"/>
              </w:rPr>
              <w:t>Dutilh BE, Flores R, Harrach B. Mushegian A, Owens B, Randles J, Rubino L, Sabanadzovic S, Simmonds P, Varsani A, Zerbini M, Koonin EV</w:t>
            </w:r>
          </w:p>
        </w:tc>
        <w:tc>
          <w:tcPr>
            <w:tcW w:w="4703" w:type="dxa"/>
            <w:shd w:val="clear" w:color="auto" w:fill="auto"/>
          </w:tcPr>
          <w:p w14:paraId="620FB535" w14:textId="77777777" w:rsidR="009F4775" w:rsidRPr="009F4775" w:rsidRDefault="009F4775" w:rsidP="009F4775">
            <w:pPr>
              <w:rPr>
                <w:rFonts w:ascii="Arial" w:hAnsi="Arial" w:cs="Arial"/>
                <w:sz w:val="22"/>
                <w:szCs w:val="22"/>
              </w:rPr>
            </w:pPr>
            <w:r w:rsidRPr="009F4775">
              <w:rPr>
                <w:rFonts w:ascii="Arial" w:hAnsi="Arial" w:cs="Arial"/>
                <w:sz w:val="22"/>
                <w:szCs w:val="22"/>
              </w:rPr>
              <w:t xml:space="preserve">kuhnjens@mail.nih.gov; </w:t>
            </w:r>
          </w:p>
          <w:p w14:paraId="0FA79A1C" w14:textId="03D226B4" w:rsidR="009F4775" w:rsidRPr="009F4775" w:rsidRDefault="007147ED" w:rsidP="009F4775">
            <w:pPr>
              <w:rPr>
                <w:rFonts w:ascii="Arial" w:hAnsi="Arial" w:cs="Arial"/>
                <w:sz w:val="22"/>
                <w:szCs w:val="22"/>
              </w:rPr>
            </w:pPr>
            <w:proofErr w:type="gramStart"/>
            <w:r w:rsidRPr="007147ED">
              <w:rPr>
                <w:rFonts w:ascii="Arial" w:hAnsi="Arial" w:cs="Arial"/>
                <w:sz w:val="22"/>
                <w:szCs w:val="22"/>
              </w:rPr>
              <w:t>doljav@oregonstate.edu</w:t>
            </w:r>
            <w:r w:rsidR="009F4775" w:rsidRPr="009F4775">
              <w:rPr>
                <w:rFonts w:ascii="Arial" w:hAnsi="Arial" w:cs="Arial"/>
                <w:sz w:val="22"/>
                <w:szCs w:val="22"/>
              </w:rPr>
              <w:t>;</w:t>
            </w:r>
            <w:r>
              <w:rPr>
                <w:rFonts w:ascii="Arial" w:hAnsi="Arial" w:cs="Arial"/>
                <w:sz w:val="22"/>
                <w:szCs w:val="22"/>
              </w:rPr>
              <w:t xml:space="preserve"> </w:t>
            </w:r>
            <w:r w:rsidR="009F4775" w:rsidRPr="009F4775">
              <w:rPr>
                <w:rFonts w:ascii="Arial" w:hAnsi="Arial" w:cs="Arial"/>
                <w:sz w:val="22"/>
                <w:szCs w:val="22"/>
              </w:rPr>
              <w:t xml:space="preserve"> krupovic@pasteur.fr</w:t>
            </w:r>
            <w:proofErr w:type="gramEnd"/>
            <w:r w:rsidR="009F4775" w:rsidRPr="009F4775">
              <w:rPr>
                <w:rFonts w:ascii="Arial" w:hAnsi="Arial" w:cs="Arial"/>
                <w:sz w:val="22"/>
                <w:szCs w:val="22"/>
              </w:rPr>
              <w:t xml:space="preserve">; </w:t>
            </w:r>
            <w:r w:rsidRPr="007147ED">
              <w:rPr>
                <w:rFonts w:ascii="Arial" w:hAnsi="Arial" w:cs="Arial"/>
                <w:sz w:val="22"/>
                <w:szCs w:val="22"/>
              </w:rPr>
              <w:t>Evelien.Adriaenssens@quadram.ac.uk</w:t>
            </w:r>
            <w:r w:rsidR="009F4775" w:rsidRPr="009F4775">
              <w:rPr>
                <w:rFonts w:ascii="Arial" w:hAnsi="Arial" w:cs="Arial"/>
                <w:sz w:val="22"/>
                <w:szCs w:val="22"/>
              </w:rPr>
              <w:t>;</w:t>
            </w:r>
            <w:r>
              <w:rPr>
                <w:rFonts w:ascii="Arial" w:hAnsi="Arial" w:cs="Arial"/>
                <w:sz w:val="22"/>
                <w:szCs w:val="22"/>
              </w:rPr>
              <w:t xml:space="preserve"> </w:t>
            </w:r>
          </w:p>
          <w:p w14:paraId="7C616A87" w14:textId="2BCFCE35" w:rsidR="00636FF3" w:rsidRDefault="009F4775" w:rsidP="009F4775">
            <w:r w:rsidRPr="009F4775">
              <w:rPr>
                <w:rFonts w:ascii="Arial" w:hAnsi="Arial" w:cs="Arial"/>
                <w:sz w:val="22"/>
                <w:szCs w:val="22"/>
              </w:rPr>
              <w:t>francesco.diserio@ipsp.cnr.it; bedutilh@gmail.com; rflores@ibmcp.upv.es; balazs.harrach@gmail.com; mushegian2@gmail.com; owensj301@hotmail.com; john.randles@adelaide.edu.au; luisa.rubino@cnr.it; SSabanadzovic@entomology.msstate.edu; peter.simmonds@ndm.ox.ac.uk; Arvind.Varsani@asu.edu; zerbini@ufv.br; koonin@ncbi.nlm.nih.gov</w:t>
            </w:r>
            <w:r w:rsidR="00103CCD">
              <w:rPr>
                <w:rFonts w:ascii="Arial" w:hAnsi="Arial" w:cs="Arial"/>
                <w:sz w:val="22"/>
                <w:szCs w:val="22"/>
              </w:rPr>
              <w:t xml:space="preserve"> </w:t>
            </w:r>
          </w:p>
        </w:tc>
      </w:tr>
    </w:tbl>
    <w:p w14:paraId="0B05958A" w14:textId="77777777" w:rsidR="00636FF3" w:rsidRDefault="00103CCD">
      <w:pPr>
        <w:spacing w:before="120" w:after="120"/>
        <w:rPr>
          <w:rFonts w:ascii="Arial" w:hAnsi="Arial" w:cs="Arial"/>
          <w:b/>
        </w:rPr>
      </w:pPr>
      <w:r>
        <w:rPr>
          <w:rFonts w:ascii="Arial" w:hAnsi="Arial" w:cs="Arial"/>
          <w:b/>
        </w:rPr>
        <w:t>Corresponding authors</w:t>
      </w:r>
    </w:p>
    <w:tbl>
      <w:tblPr>
        <w:tblStyle w:val="TableGrid"/>
        <w:tblW w:w="9072" w:type="dxa"/>
        <w:tblInd w:w="137" w:type="dxa"/>
        <w:tblLook w:val="04A0" w:firstRow="1" w:lastRow="0" w:firstColumn="1" w:lastColumn="0" w:noHBand="0" w:noVBand="1"/>
      </w:tblPr>
      <w:tblGrid>
        <w:gridCol w:w="9072"/>
      </w:tblGrid>
      <w:tr w:rsidR="00636FF3" w14:paraId="5BE80E06" w14:textId="77777777">
        <w:tc>
          <w:tcPr>
            <w:tcW w:w="9072" w:type="dxa"/>
            <w:shd w:val="clear" w:color="auto" w:fill="auto"/>
          </w:tcPr>
          <w:p w14:paraId="704681A2" w14:textId="77777777" w:rsidR="00636FF3" w:rsidRDefault="00103CCD">
            <w:pPr>
              <w:rPr>
                <w:rFonts w:ascii="Arial" w:hAnsi="Arial" w:cs="Arial"/>
                <w:sz w:val="22"/>
                <w:szCs w:val="22"/>
              </w:rPr>
            </w:pPr>
            <w:r>
              <w:rPr>
                <w:rFonts w:ascii="Arial" w:hAnsi="Arial" w:cs="Arial"/>
                <w:sz w:val="22"/>
                <w:szCs w:val="22"/>
              </w:rPr>
              <w:t>Kuhn JH, Koonin EV</w:t>
            </w:r>
          </w:p>
        </w:tc>
      </w:tr>
    </w:tbl>
    <w:p w14:paraId="706EE4DA" w14:textId="77777777" w:rsidR="00636FF3" w:rsidRDefault="00103CCD">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636FF3" w14:paraId="020D2E28" w14:textId="77777777">
        <w:tc>
          <w:tcPr>
            <w:tcW w:w="9072" w:type="dxa"/>
            <w:shd w:val="clear" w:color="auto" w:fill="auto"/>
          </w:tcPr>
          <w:p w14:paraId="694E75E1" w14:textId="00605085" w:rsidR="00636FF3" w:rsidRDefault="00F625A9">
            <w:r>
              <w:rPr>
                <w:rFonts w:ascii="Arial" w:hAnsi="Arial" w:cs="Arial"/>
                <w:sz w:val="22"/>
                <w:szCs w:val="22"/>
              </w:rPr>
              <w:t xml:space="preserve">This </w:t>
            </w:r>
            <w:proofErr w:type="spellStart"/>
            <w:r>
              <w:rPr>
                <w:rFonts w:ascii="Arial" w:hAnsi="Arial" w:cs="Arial"/>
                <w:sz w:val="22"/>
                <w:szCs w:val="22"/>
              </w:rPr>
              <w:t>TaxoProp</w:t>
            </w:r>
            <w:proofErr w:type="spellEnd"/>
            <w:r w:rsidR="00103CCD">
              <w:rPr>
                <w:rFonts w:ascii="Arial" w:hAnsi="Arial" w:cs="Arial"/>
                <w:sz w:val="22"/>
                <w:szCs w:val="22"/>
              </w:rPr>
              <w:t xml:space="preserve"> was directly submitted to the ICTV President; </w:t>
            </w:r>
            <w:r w:rsidR="001C4B82">
              <w:rPr>
                <w:rFonts w:ascii="Arial" w:hAnsi="Arial" w:cs="Arial"/>
                <w:sz w:val="22"/>
                <w:szCs w:val="22"/>
              </w:rPr>
              <w:t xml:space="preserve">F Di Serio, R Flores, B Owens, and J </w:t>
            </w:r>
            <w:proofErr w:type="spellStart"/>
            <w:r w:rsidR="001C4B82">
              <w:rPr>
                <w:rFonts w:ascii="Arial" w:hAnsi="Arial" w:cs="Arial"/>
                <w:sz w:val="22"/>
                <w:szCs w:val="22"/>
              </w:rPr>
              <w:t>Randles</w:t>
            </w:r>
            <w:proofErr w:type="spellEnd"/>
            <w:r w:rsidR="001C4B82">
              <w:rPr>
                <w:rFonts w:ascii="Arial" w:hAnsi="Arial" w:cs="Arial"/>
                <w:sz w:val="22"/>
                <w:szCs w:val="22"/>
              </w:rPr>
              <w:t xml:space="preserve"> weighed in on behalf of the </w:t>
            </w:r>
            <w:r w:rsidR="00103CCD">
              <w:rPr>
                <w:rFonts w:ascii="Arial" w:hAnsi="Arial" w:cs="Arial"/>
                <w:sz w:val="22"/>
                <w:szCs w:val="22"/>
              </w:rPr>
              <w:t xml:space="preserve">ICTV </w:t>
            </w:r>
            <w:proofErr w:type="spellStart"/>
            <w:r w:rsidR="00103CCD">
              <w:rPr>
                <w:rFonts w:ascii="Arial" w:hAnsi="Arial" w:cs="Arial"/>
                <w:i/>
                <w:iCs/>
                <w:sz w:val="22"/>
                <w:szCs w:val="22"/>
              </w:rPr>
              <w:t>Avsunviroidae</w:t>
            </w:r>
            <w:proofErr w:type="spellEnd"/>
            <w:r w:rsidR="00103CCD">
              <w:rPr>
                <w:rFonts w:ascii="Arial" w:hAnsi="Arial" w:cs="Arial"/>
                <w:sz w:val="22"/>
                <w:szCs w:val="22"/>
              </w:rPr>
              <w:t xml:space="preserve"> and </w:t>
            </w:r>
            <w:proofErr w:type="spellStart"/>
            <w:r w:rsidR="00103CCD">
              <w:rPr>
                <w:rFonts w:ascii="Arial" w:hAnsi="Arial" w:cs="Arial"/>
                <w:i/>
                <w:iCs/>
                <w:sz w:val="22"/>
                <w:szCs w:val="22"/>
              </w:rPr>
              <w:t>Pospiviroidae</w:t>
            </w:r>
            <w:proofErr w:type="spellEnd"/>
            <w:r w:rsidR="00103CCD">
              <w:rPr>
                <w:rFonts w:ascii="Arial" w:hAnsi="Arial" w:cs="Arial"/>
                <w:sz w:val="22"/>
                <w:szCs w:val="22"/>
              </w:rPr>
              <w:t xml:space="preserve"> Study Group</w:t>
            </w:r>
            <w:r w:rsidR="00F321DA">
              <w:rPr>
                <w:rFonts w:ascii="Arial" w:hAnsi="Arial" w:cs="Arial"/>
                <w:sz w:val="22"/>
                <w:szCs w:val="22"/>
              </w:rPr>
              <w:t xml:space="preserve">; the ICTV </w:t>
            </w:r>
            <w:proofErr w:type="spellStart"/>
            <w:r w:rsidR="00F321DA" w:rsidRPr="009F4775">
              <w:rPr>
                <w:rFonts w:ascii="Arial" w:hAnsi="Arial" w:cs="Arial"/>
                <w:i/>
                <w:iCs/>
                <w:sz w:val="22"/>
                <w:szCs w:val="22"/>
              </w:rPr>
              <w:t>Polydnaviridae</w:t>
            </w:r>
            <w:proofErr w:type="spellEnd"/>
            <w:r w:rsidR="00F321DA">
              <w:rPr>
                <w:rFonts w:ascii="Arial" w:hAnsi="Arial" w:cs="Arial"/>
                <w:sz w:val="22"/>
                <w:szCs w:val="22"/>
              </w:rPr>
              <w:t xml:space="preserve"> Study Group was contacted but no input was received</w:t>
            </w:r>
            <w:r w:rsidR="009F4775">
              <w:rPr>
                <w:rFonts w:ascii="Arial" w:hAnsi="Arial" w:cs="Arial"/>
                <w:sz w:val="22"/>
                <w:szCs w:val="22"/>
              </w:rPr>
              <w:t xml:space="preserve"> by the time of initial proposal submission</w:t>
            </w:r>
            <w:r w:rsidR="007147ED">
              <w:rPr>
                <w:rFonts w:ascii="Arial" w:hAnsi="Arial" w:cs="Arial"/>
                <w:sz w:val="22"/>
                <w:szCs w:val="22"/>
              </w:rPr>
              <w:t>.</w:t>
            </w:r>
          </w:p>
        </w:tc>
      </w:tr>
    </w:tbl>
    <w:p w14:paraId="4EB059D8" w14:textId="77777777" w:rsidR="00636FF3" w:rsidRDefault="00103CCD">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636FF3" w14:paraId="14A19A1D" w14:textId="77777777">
        <w:tc>
          <w:tcPr>
            <w:tcW w:w="9072" w:type="dxa"/>
            <w:shd w:val="clear" w:color="auto" w:fill="auto"/>
          </w:tcPr>
          <w:p w14:paraId="5E739ED8" w14:textId="6D3919ED" w:rsidR="00636FF3" w:rsidRDefault="007147ED">
            <w:pPr>
              <w:rPr>
                <w:rFonts w:ascii="Arial" w:hAnsi="Arial" w:cs="Arial"/>
                <w:sz w:val="22"/>
                <w:szCs w:val="22"/>
              </w:rPr>
            </w:pPr>
            <w:r>
              <w:rPr>
                <w:rFonts w:ascii="Arial" w:hAnsi="Arial" w:cs="Arial"/>
                <w:sz w:val="22"/>
                <w:szCs w:val="22"/>
              </w:rPr>
              <w:t>None.</w:t>
            </w:r>
          </w:p>
        </w:tc>
      </w:tr>
    </w:tbl>
    <w:p w14:paraId="16A2159E" w14:textId="77777777" w:rsidR="00636FF3" w:rsidRDefault="00103CCD">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636FF3" w14:paraId="65293987" w14:textId="77777777">
        <w:tc>
          <w:tcPr>
            <w:tcW w:w="4819" w:type="dxa"/>
            <w:shd w:val="clear" w:color="auto" w:fill="auto"/>
          </w:tcPr>
          <w:p w14:paraId="63240206" w14:textId="360A3AF7" w:rsidR="00636FF3" w:rsidRDefault="00103CCD">
            <w:pPr>
              <w:rPr>
                <w:sz w:val="22"/>
                <w:szCs w:val="22"/>
              </w:rPr>
            </w:pPr>
            <w:r>
              <w:rPr>
                <w:rFonts w:ascii="Arial" w:hAnsi="Arial" w:cs="Arial"/>
                <w:sz w:val="22"/>
                <w:szCs w:val="22"/>
              </w:rPr>
              <w:t xml:space="preserve">Date first submitted to </w:t>
            </w:r>
            <w:r w:rsidR="009F4775">
              <w:rPr>
                <w:rFonts w:ascii="Arial" w:hAnsi="Arial" w:cs="Arial"/>
                <w:sz w:val="22"/>
                <w:szCs w:val="22"/>
              </w:rPr>
              <w:t>ICTV President</w:t>
            </w:r>
          </w:p>
        </w:tc>
        <w:tc>
          <w:tcPr>
            <w:tcW w:w="4252" w:type="dxa"/>
            <w:shd w:val="clear" w:color="auto" w:fill="auto"/>
          </w:tcPr>
          <w:p w14:paraId="776E7FC9" w14:textId="04765027" w:rsidR="00636FF3" w:rsidRDefault="009F4775">
            <w:pPr>
              <w:rPr>
                <w:sz w:val="22"/>
                <w:szCs w:val="22"/>
              </w:rPr>
            </w:pPr>
            <w:r>
              <w:rPr>
                <w:sz w:val="22"/>
                <w:szCs w:val="22"/>
              </w:rPr>
              <w:t>July</w:t>
            </w:r>
            <w:r w:rsidR="00103CCD">
              <w:rPr>
                <w:sz w:val="22"/>
                <w:szCs w:val="22"/>
              </w:rPr>
              <w:t xml:space="preserve"> </w:t>
            </w:r>
            <w:r>
              <w:rPr>
                <w:sz w:val="22"/>
                <w:szCs w:val="22"/>
              </w:rPr>
              <w:t>31</w:t>
            </w:r>
            <w:r w:rsidR="00103CCD">
              <w:rPr>
                <w:sz w:val="22"/>
                <w:szCs w:val="22"/>
              </w:rPr>
              <w:t>, 2020</w:t>
            </w:r>
          </w:p>
        </w:tc>
      </w:tr>
      <w:tr w:rsidR="00636FF3" w14:paraId="3C65213C" w14:textId="77777777">
        <w:tc>
          <w:tcPr>
            <w:tcW w:w="4819" w:type="dxa"/>
            <w:shd w:val="clear" w:color="auto" w:fill="auto"/>
          </w:tcPr>
          <w:p w14:paraId="7990E574" w14:textId="77777777" w:rsidR="00636FF3" w:rsidRDefault="00103CCD">
            <w:pPr>
              <w:rPr>
                <w:sz w:val="22"/>
                <w:szCs w:val="22"/>
              </w:rPr>
            </w:pPr>
            <w:r>
              <w:rPr>
                <w:rFonts w:ascii="Arial" w:hAnsi="Arial" w:cs="Arial"/>
                <w:sz w:val="22"/>
                <w:szCs w:val="22"/>
              </w:rPr>
              <w:t>Date of this revision (if different to above)</w:t>
            </w:r>
          </w:p>
        </w:tc>
        <w:tc>
          <w:tcPr>
            <w:tcW w:w="4252" w:type="dxa"/>
            <w:shd w:val="clear" w:color="auto" w:fill="auto"/>
          </w:tcPr>
          <w:p w14:paraId="46BF852E" w14:textId="25FF8D8D" w:rsidR="00636FF3" w:rsidRDefault="007147ED">
            <w:pPr>
              <w:rPr>
                <w:sz w:val="22"/>
                <w:szCs w:val="22"/>
              </w:rPr>
            </w:pPr>
            <w:r>
              <w:rPr>
                <w:sz w:val="22"/>
                <w:szCs w:val="22"/>
              </w:rPr>
              <w:t>December 6</w:t>
            </w:r>
            <w:r w:rsidR="009F4775">
              <w:rPr>
                <w:sz w:val="22"/>
                <w:szCs w:val="22"/>
              </w:rPr>
              <w:t>, 2020</w:t>
            </w:r>
          </w:p>
        </w:tc>
      </w:tr>
    </w:tbl>
    <w:p w14:paraId="0EB8C760" w14:textId="77777777" w:rsidR="00636FF3" w:rsidRDefault="00103CCD">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636FF3" w14:paraId="6FDDA134" w14:textId="77777777">
        <w:tc>
          <w:tcPr>
            <w:tcW w:w="9072" w:type="dxa"/>
            <w:shd w:val="clear" w:color="auto" w:fill="auto"/>
          </w:tcPr>
          <w:p w14:paraId="4478CA55" w14:textId="27C309EB" w:rsidR="00F625A9" w:rsidRPr="007147ED" w:rsidRDefault="00F625A9">
            <w:pPr>
              <w:rPr>
                <w:rFonts w:ascii="Arial" w:hAnsi="Arial" w:cs="Arial"/>
                <w:sz w:val="22"/>
                <w:szCs w:val="22"/>
              </w:rPr>
            </w:pPr>
            <w:r w:rsidRPr="007147ED">
              <w:rPr>
                <w:rFonts w:ascii="Arial" w:hAnsi="Arial" w:cs="Arial"/>
                <w:sz w:val="22"/>
                <w:szCs w:val="22"/>
              </w:rPr>
              <w:t xml:space="preserve">The </w:t>
            </w:r>
            <w:proofErr w:type="spellStart"/>
            <w:r w:rsidRPr="007147ED">
              <w:rPr>
                <w:rFonts w:ascii="Arial" w:hAnsi="Arial" w:cs="Arial"/>
                <w:sz w:val="22"/>
                <w:szCs w:val="22"/>
              </w:rPr>
              <w:t>TaxoProp</w:t>
            </w:r>
            <w:proofErr w:type="spellEnd"/>
            <w:r w:rsidRPr="007147ED">
              <w:rPr>
                <w:rFonts w:ascii="Arial" w:hAnsi="Arial" w:cs="Arial"/>
                <w:sz w:val="22"/>
                <w:szCs w:val="22"/>
              </w:rPr>
              <w:t xml:space="preserve"> was well-received, with the in</w:t>
            </w:r>
            <w:r w:rsidR="007147ED">
              <w:rPr>
                <w:rFonts w:ascii="Arial" w:hAnsi="Arial" w:cs="Arial"/>
                <w:sz w:val="22"/>
                <w:szCs w:val="22"/>
              </w:rPr>
              <w:t>vertebrate</w:t>
            </w:r>
            <w:r w:rsidRPr="007147ED">
              <w:rPr>
                <w:rFonts w:ascii="Arial" w:hAnsi="Arial" w:cs="Arial"/>
                <w:sz w:val="22"/>
                <w:szCs w:val="22"/>
              </w:rPr>
              <w:t xml:space="preserve"> virus expert of the ICTV Executive Committee confirming that “</w:t>
            </w:r>
            <w:proofErr w:type="spellStart"/>
            <w:r w:rsidRPr="007147ED">
              <w:rPr>
                <w:rFonts w:ascii="Arial" w:hAnsi="Arial" w:cs="Arial"/>
                <w:sz w:val="22"/>
                <w:szCs w:val="22"/>
              </w:rPr>
              <w:t>polydnaviruses</w:t>
            </w:r>
            <w:proofErr w:type="spellEnd"/>
            <w:r w:rsidRPr="007147ED">
              <w:rPr>
                <w:rFonts w:ascii="Arial" w:hAnsi="Arial" w:cs="Arial"/>
                <w:sz w:val="22"/>
                <w:szCs w:val="22"/>
              </w:rPr>
              <w:t xml:space="preserve">” have long been considered non-viral mobile genetic elements by many. No further comments were received by the ICTV </w:t>
            </w:r>
            <w:proofErr w:type="spellStart"/>
            <w:r w:rsidRPr="007147ED">
              <w:rPr>
                <w:rFonts w:ascii="Arial" w:hAnsi="Arial" w:cs="Arial"/>
                <w:i/>
                <w:iCs/>
                <w:sz w:val="22"/>
                <w:szCs w:val="22"/>
              </w:rPr>
              <w:t>Polydnaviridae</w:t>
            </w:r>
            <w:proofErr w:type="spellEnd"/>
            <w:r w:rsidRPr="007147ED">
              <w:rPr>
                <w:rFonts w:ascii="Arial" w:hAnsi="Arial" w:cs="Arial"/>
                <w:sz w:val="22"/>
                <w:szCs w:val="22"/>
              </w:rPr>
              <w:t xml:space="preserve"> Study Group until its term ended in October. The following revisions of the </w:t>
            </w:r>
            <w:proofErr w:type="spellStart"/>
            <w:r w:rsidRPr="007147ED">
              <w:rPr>
                <w:rFonts w:ascii="Arial" w:hAnsi="Arial" w:cs="Arial"/>
                <w:sz w:val="22"/>
                <w:szCs w:val="22"/>
              </w:rPr>
              <w:t>TaxoProp</w:t>
            </w:r>
            <w:proofErr w:type="spellEnd"/>
            <w:r w:rsidRPr="007147ED">
              <w:rPr>
                <w:rFonts w:ascii="Arial" w:hAnsi="Arial" w:cs="Arial"/>
                <w:sz w:val="22"/>
                <w:szCs w:val="22"/>
              </w:rPr>
              <w:t xml:space="preserve"> were requested by the EC:</w:t>
            </w:r>
          </w:p>
          <w:p w14:paraId="444D20A7" w14:textId="2879BCC7" w:rsidR="00F625A9" w:rsidRPr="007147ED" w:rsidRDefault="00F625A9" w:rsidP="007147ED">
            <w:pPr>
              <w:pStyle w:val="ListParagraph"/>
              <w:numPr>
                <w:ilvl w:val="0"/>
                <w:numId w:val="12"/>
              </w:numPr>
              <w:rPr>
                <w:rFonts w:ascii="Arial" w:hAnsi="Arial" w:cs="Arial"/>
                <w:sz w:val="22"/>
                <w:szCs w:val="22"/>
              </w:rPr>
            </w:pPr>
            <w:r w:rsidRPr="007147ED">
              <w:rPr>
                <w:rFonts w:ascii="Arial" w:hAnsi="Arial" w:cs="Arial"/>
                <w:sz w:val="22"/>
                <w:szCs w:val="22"/>
              </w:rPr>
              <w:lastRenderedPageBreak/>
              <w:t>the “peri</w:t>
            </w:r>
            <w:proofErr w:type="gramStart"/>
            <w:r w:rsidRPr="007147ED">
              <w:rPr>
                <w:rFonts w:ascii="Arial" w:hAnsi="Arial" w:cs="Arial"/>
                <w:sz w:val="22"/>
                <w:szCs w:val="22"/>
              </w:rPr>
              <w:t>-“ and</w:t>
            </w:r>
            <w:proofErr w:type="gramEnd"/>
            <w:r w:rsidRPr="007147ED">
              <w:rPr>
                <w:rFonts w:ascii="Arial" w:hAnsi="Arial" w:cs="Arial"/>
                <w:sz w:val="22"/>
                <w:szCs w:val="22"/>
              </w:rPr>
              <w:t xml:space="preserve"> “meta-“ prefixes used in the original proposal for partitioning the virosphere into </w:t>
            </w:r>
            <w:proofErr w:type="spellStart"/>
            <w:r w:rsidRPr="007147ED">
              <w:rPr>
                <w:rFonts w:ascii="Arial" w:hAnsi="Arial" w:cs="Arial"/>
                <w:sz w:val="22"/>
                <w:szCs w:val="22"/>
              </w:rPr>
              <w:t>subspheres</w:t>
            </w:r>
            <w:proofErr w:type="spellEnd"/>
            <w:r w:rsidRPr="007147ED">
              <w:rPr>
                <w:rFonts w:ascii="Arial" w:hAnsi="Arial" w:cs="Arial"/>
                <w:sz w:val="22"/>
                <w:szCs w:val="22"/>
              </w:rPr>
              <w:t xml:space="preserve"> were seen as potentially useful but there was consensus that they should not be codified</w:t>
            </w:r>
            <w:r w:rsidR="00855666" w:rsidRPr="007147ED">
              <w:rPr>
                <w:rFonts w:ascii="Arial" w:hAnsi="Arial" w:cs="Arial"/>
                <w:sz w:val="22"/>
                <w:szCs w:val="22"/>
              </w:rPr>
              <w:t>; and</w:t>
            </w:r>
          </w:p>
          <w:p w14:paraId="0638EE0A" w14:textId="77777777" w:rsidR="00636FF3" w:rsidRPr="007147ED" w:rsidRDefault="00F625A9" w:rsidP="00F625A9">
            <w:pPr>
              <w:pStyle w:val="ListParagraph"/>
              <w:numPr>
                <w:ilvl w:val="0"/>
                <w:numId w:val="12"/>
              </w:numPr>
              <w:rPr>
                <w:rFonts w:ascii="Arial" w:hAnsi="Arial" w:cs="Arial"/>
                <w:sz w:val="22"/>
                <w:szCs w:val="22"/>
              </w:rPr>
            </w:pPr>
            <w:r w:rsidRPr="007147ED">
              <w:rPr>
                <w:rFonts w:ascii="Arial" w:hAnsi="Arial" w:cs="Arial"/>
                <w:sz w:val="22"/>
                <w:szCs w:val="22"/>
              </w:rPr>
              <w:t>in the sentence “</w:t>
            </w:r>
            <w:r w:rsidR="00222393" w:rsidRPr="007147ED">
              <w:rPr>
                <w:rFonts w:ascii="Arial" w:hAnsi="Arial" w:cs="Arial"/>
                <w:sz w:val="22"/>
                <w:szCs w:val="22"/>
              </w:rPr>
              <w:t xml:space="preserve">Viruses </w:t>
            </w:r>
            <w:proofErr w:type="spellStart"/>
            <w:r w:rsidR="00222393" w:rsidRPr="007147ED">
              <w:rPr>
                <w:rFonts w:ascii="Arial" w:hAnsi="Arial" w:cs="Arial"/>
                <w:i/>
                <w:iCs/>
                <w:sz w:val="22"/>
                <w:szCs w:val="22"/>
              </w:rPr>
              <w:t>sensu</w:t>
            </w:r>
            <w:proofErr w:type="spellEnd"/>
            <w:r w:rsidR="00222393" w:rsidRPr="007147ED">
              <w:rPr>
                <w:rFonts w:ascii="Arial" w:hAnsi="Arial" w:cs="Arial"/>
                <w:i/>
                <w:iCs/>
                <w:sz w:val="22"/>
                <w:szCs w:val="22"/>
              </w:rPr>
              <w:t xml:space="preserve"> </w:t>
            </w:r>
            <w:proofErr w:type="spellStart"/>
            <w:r w:rsidR="00222393" w:rsidRPr="007147ED">
              <w:rPr>
                <w:rFonts w:ascii="Arial" w:hAnsi="Arial" w:cs="Arial"/>
                <w:i/>
                <w:iCs/>
                <w:sz w:val="22"/>
                <w:szCs w:val="22"/>
              </w:rPr>
              <w:t>stricto</w:t>
            </w:r>
            <w:proofErr w:type="spellEnd"/>
            <w:r w:rsidR="00222393" w:rsidRPr="007147ED">
              <w:rPr>
                <w:rFonts w:ascii="Arial" w:hAnsi="Arial" w:cs="Arial"/>
                <w:sz w:val="22"/>
                <w:szCs w:val="22"/>
              </w:rPr>
              <w:t xml:space="preserve"> are defined operationally by the ICTV as a type of MGEs that encode at least one protein that is a major component of the virion encasing the nucleic acid of the respective MGE and therefore the gene encoding the major virion protein itself; or MGEs that are evolutionary derivatives of such major virion protein-encoding entities</w:t>
            </w:r>
            <w:r w:rsidRPr="007147ED">
              <w:rPr>
                <w:rFonts w:ascii="Arial" w:hAnsi="Arial" w:cs="Arial"/>
                <w:sz w:val="22"/>
                <w:szCs w:val="22"/>
              </w:rPr>
              <w:t>”</w:t>
            </w:r>
            <w:r w:rsidR="00222393" w:rsidRPr="007147ED">
              <w:rPr>
                <w:rFonts w:ascii="Arial" w:hAnsi="Arial" w:cs="Arial"/>
                <w:sz w:val="22"/>
                <w:szCs w:val="22"/>
              </w:rPr>
              <w:t xml:space="preserve">, </w:t>
            </w:r>
            <w:r w:rsidRPr="007147ED">
              <w:rPr>
                <w:rFonts w:ascii="Arial" w:hAnsi="Arial" w:cs="Arial"/>
                <w:sz w:val="22"/>
                <w:szCs w:val="22"/>
              </w:rPr>
              <w:t xml:space="preserve"> “c</w:t>
            </w:r>
            <w:r w:rsidR="009545B9" w:rsidRPr="007147ED">
              <w:rPr>
                <w:rFonts w:ascii="Arial" w:hAnsi="Arial" w:cs="Arial"/>
                <w:sz w:val="22"/>
                <w:szCs w:val="22"/>
              </w:rPr>
              <w:t>lear line of evolutionary descent</w:t>
            </w:r>
            <w:r w:rsidRPr="007147ED">
              <w:rPr>
                <w:rFonts w:ascii="Arial" w:hAnsi="Arial" w:cs="Arial"/>
                <w:sz w:val="22"/>
                <w:szCs w:val="22"/>
              </w:rPr>
              <w:t>”</w:t>
            </w:r>
            <w:r w:rsidR="009545B9" w:rsidRPr="007147ED">
              <w:rPr>
                <w:rFonts w:ascii="Arial" w:hAnsi="Arial" w:cs="Arial"/>
                <w:sz w:val="22"/>
                <w:szCs w:val="22"/>
              </w:rPr>
              <w:t xml:space="preserve"> </w:t>
            </w:r>
            <w:r w:rsidR="00222393" w:rsidRPr="007147ED">
              <w:rPr>
                <w:rFonts w:ascii="Arial" w:hAnsi="Arial" w:cs="Arial"/>
                <w:sz w:val="22"/>
                <w:szCs w:val="22"/>
              </w:rPr>
              <w:t>should be emphasized in context of “evolutionary derivatives”.</w:t>
            </w:r>
          </w:p>
          <w:p w14:paraId="3998279F" w14:textId="77777777" w:rsidR="00222393" w:rsidRPr="007147ED" w:rsidRDefault="00222393" w:rsidP="00222393">
            <w:pPr>
              <w:rPr>
                <w:rFonts w:ascii="Arial" w:hAnsi="Arial" w:cs="Arial"/>
                <w:sz w:val="22"/>
                <w:szCs w:val="22"/>
              </w:rPr>
            </w:pPr>
            <w:r w:rsidRPr="007147ED">
              <w:rPr>
                <w:rFonts w:ascii="Arial" w:hAnsi="Arial" w:cs="Arial"/>
                <w:sz w:val="22"/>
                <w:szCs w:val="22"/>
              </w:rPr>
              <w:t xml:space="preserve">Additionally, the EC recognized that this proposal is a first step towards an improved ICTV scope definition and that future </w:t>
            </w:r>
            <w:proofErr w:type="spellStart"/>
            <w:r w:rsidRPr="007147ED">
              <w:rPr>
                <w:rFonts w:ascii="Arial" w:hAnsi="Arial" w:cs="Arial"/>
                <w:sz w:val="22"/>
                <w:szCs w:val="22"/>
              </w:rPr>
              <w:t>TaxoProps</w:t>
            </w:r>
            <w:proofErr w:type="spellEnd"/>
            <w:r w:rsidRPr="007147ED">
              <w:rPr>
                <w:rFonts w:ascii="Arial" w:hAnsi="Arial" w:cs="Arial"/>
                <w:sz w:val="22"/>
                <w:szCs w:val="22"/>
              </w:rPr>
              <w:t xml:space="preserve"> may be necessary to further refine the proposed ICVCN changes.</w:t>
            </w:r>
          </w:p>
          <w:p w14:paraId="0C781F60" w14:textId="77777777" w:rsidR="00222393" w:rsidRPr="007147ED" w:rsidRDefault="00222393" w:rsidP="00222393">
            <w:pPr>
              <w:rPr>
                <w:rFonts w:ascii="Arial" w:hAnsi="Arial" w:cs="Arial"/>
                <w:sz w:val="22"/>
                <w:szCs w:val="22"/>
              </w:rPr>
            </w:pPr>
          </w:p>
          <w:p w14:paraId="73AE02E6" w14:textId="6CFAB6CE" w:rsidR="00222393" w:rsidRPr="007147ED" w:rsidRDefault="00222393" w:rsidP="00222393">
            <w:pPr>
              <w:rPr>
                <w:rFonts w:ascii="Arial" w:hAnsi="Arial" w:cs="Arial"/>
                <w:sz w:val="22"/>
                <w:szCs w:val="22"/>
              </w:rPr>
            </w:pPr>
            <w:r w:rsidRPr="007147ED">
              <w:rPr>
                <w:rFonts w:ascii="Arial" w:hAnsi="Arial" w:cs="Arial"/>
                <w:sz w:val="22"/>
                <w:szCs w:val="22"/>
              </w:rPr>
              <w:t xml:space="preserve">We therefore revised this </w:t>
            </w:r>
            <w:proofErr w:type="spellStart"/>
            <w:r w:rsidRPr="007147ED">
              <w:rPr>
                <w:rFonts w:ascii="Arial" w:hAnsi="Arial" w:cs="Arial"/>
                <w:sz w:val="22"/>
                <w:szCs w:val="22"/>
              </w:rPr>
              <w:t>TaxoProp</w:t>
            </w:r>
            <w:proofErr w:type="spellEnd"/>
            <w:r w:rsidRPr="007147ED">
              <w:rPr>
                <w:rFonts w:ascii="Arial" w:hAnsi="Arial" w:cs="Arial"/>
                <w:sz w:val="22"/>
                <w:szCs w:val="22"/>
              </w:rPr>
              <w:t xml:space="preserve"> as follows:</w:t>
            </w:r>
          </w:p>
          <w:p w14:paraId="0C0A60B4" w14:textId="6E52131F" w:rsidR="00222393" w:rsidRPr="007147ED" w:rsidRDefault="00855666" w:rsidP="00222393">
            <w:pPr>
              <w:pStyle w:val="ListParagraph"/>
              <w:numPr>
                <w:ilvl w:val="0"/>
                <w:numId w:val="14"/>
              </w:numPr>
              <w:rPr>
                <w:rFonts w:ascii="Arial" w:hAnsi="Arial" w:cs="Arial"/>
                <w:sz w:val="22"/>
                <w:szCs w:val="22"/>
              </w:rPr>
            </w:pPr>
            <w:r w:rsidRPr="007147ED">
              <w:rPr>
                <w:rFonts w:ascii="Arial" w:hAnsi="Arial" w:cs="Arial"/>
                <w:sz w:val="22"/>
                <w:szCs w:val="22"/>
              </w:rPr>
              <w:t>w</w:t>
            </w:r>
            <w:r w:rsidR="00222393" w:rsidRPr="007147ED">
              <w:rPr>
                <w:rFonts w:ascii="Arial" w:hAnsi="Arial" w:cs="Arial"/>
                <w:sz w:val="22"/>
                <w:szCs w:val="22"/>
              </w:rPr>
              <w:t>e removed the “peri</w:t>
            </w:r>
            <w:proofErr w:type="gramStart"/>
            <w:r w:rsidR="00222393" w:rsidRPr="007147ED">
              <w:rPr>
                <w:rFonts w:ascii="Arial" w:hAnsi="Arial" w:cs="Arial"/>
                <w:sz w:val="22"/>
                <w:szCs w:val="22"/>
              </w:rPr>
              <w:t>-“ and</w:t>
            </w:r>
            <w:proofErr w:type="gramEnd"/>
            <w:r w:rsidR="00222393" w:rsidRPr="007147ED">
              <w:rPr>
                <w:rFonts w:ascii="Arial" w:hAnsi="Arial" w:cs="Arial"/>
                <w:sz w:val="22"/>
                <w:szCs w:val="22"/>
              </w:rPr>
              <w:t xml:space="preserve"> “meta-“ prefixes from the Code text proposal</w:t>
            </w:r>
            <w:r w:rsidR="00704FD9" w:rsidRPr="007147ED">
              <w:rPr>
                <w:rFonts w:ascii="Arial" w:hAnsi="Arial" w:cs="Arial"/>
                <w:sz w:val="22"/>
                <w:szCs w:val="22"/>
              </w:rPr>
              <w:t xml:space="preserve"> and rephrased paragraphs that contained them</w:t>
            </w:r>
            <w:r w:rsidRPr="007147ED">
              <w:rPr>
                <w:rFonts w:ascii="Arial" w:hAnsi="Arial" w:cs="Arial"/>
                <w:sz w:val="22"/>
                <w:szCs w:val="22"/>
              </w:rPr>
              <w:t>; and</w:t>
            </w:r>
          </w:p>
          <w:p w14:paraId="61C579C7" w14:textId="7AD3C29D" w:rsidR="00222393" w:rsidRPr="007147ED" w:rsidRDefault="00855666" w:rsidP="007147ED">
            <w:pPr>
              <w:pStyle w:val="ListParagraph"/>
              <w:numPr>
                <w:ilvl w:val="0"/>
                <w:numId w:val="14"/>
              </w:numPr>
              <w:rPr>
                <w:rFonts w:ascii="Arial" w:hAnsi="Arial" w:cs="Arial"/>
                <w:sz w:val="22"/>
                <w:szCs w:val="22"/>
              </w:rPr>
            </w:pPr>
            <w:r w:rsidRPr="007147ED">
              <w:rPr>
                <w:rFonts w:ascii="Arial" w:hAnsi="Arial" w:cs="Arial"/>
                <w:sz w:val="22"/>
                <w:szCs w:val="22"/>
              </w:rPr>
              <w:t xml:space="preserve">We changed the virus definition to “…or MGEs that are clearly demonstrable to be members of a line of evolutionary descent </w:t>
            </w:r>
            <w:r w:rsidR="00704FD9" w:rsidRPr="007147ED">
              <w:rPr>
                <w:rFonts w:ascii="Arial" w:hAnsi="Arial" w:cs="Arial"/>
                <w:sz w:val="22"/>
                <w:szCs w:val="22"/>
              </w:rPr>
              <w:t>of</w:t>
            </w:r>
            <w:r w:rsidRPr="007147ED">
              <w:rPr>
                <w:rFonts w:ascii="Arial" w:hAnsi="Arial" w:cs="Arial"/>
                <w:sz w:val="22"/>
                <w:szCs w:val="22"/>
              </w:rPr>
              <w:t xml:space="preserve"> such major virion protein-encoding entities”.</w:t>
            </w:r>
          </w:p>
        </w:tc>
      </w:tr>
    </w:tbl>
    <w:p w14:paraId="247E46E5" w14:textId="77777777" w:rsidR="00636FF3" w:rsidRDefault="00103CCD">
      <w:pPr>
        <w:rPr>
          <w:rFonts w:ascii="Arial" w:eastAsia="Times" w:hAnsi="Arial" w:cs="Arial"/>
          <w:b/>
          <w:color w:val="000000"/>
          <w:lang w:eastAsia="en-GB"/>
        </w:rPr>
      </w:pPr>
      <w:r>
        <w:lastRenderedPageBreak/>
        <w:br w:type="page"/>
      </w:r>
    </w:p>
    <w:p w14:paraId="1B72948A" w14:textId="77777777" w:rsidR="00636FF3" w:rsidRDefault="00103CCD">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5B92157" w14:textId="77777777" w:rsidR="00636FF3" w:rsidRDefault="00103CCD">
      <w:pPr>
        <w:jc w:val="both"/>
      </w:pPr>
      <w:r>
        <w:t>In reviewing the ICVCN, we identified the following concern:</w:t>
      </w:r>
    </w:p>
    <w:p w14:paraId="7A40CAB6" w14:textId="77777777" w:rsidR="00636FF3" w:rsidRDefault="00636FF3">
      <w:pPr>
        <w:jc w:val="both"/>
      </w:pPr>
    </w:p>
    <w:p w14:paraId="22ADAC98" w14:textId="77777777" w:rsidR="00636FF3" w:rsidRDefault="00103CCD">
      <w:pPr>
        <w:jc w:val="both"/>
      </w:pPr>
      <w:r>
        <w:t>ICVCN Rule 1.2 states that the objectives of the ICTV are</w:t>
      </w:r>
    </w:p>
    <w:p w14:paraId="7BC2FC16" w14:textId="77777777" w:rsidR="00636FF3" w:rsidRDefault="00636FF3">
      <w:pPr>
        <w:pStyle w:val="ListParagraph"/>
        <w:jc w:val="both"/>
      </w:pPr>
    </w:p>
    <w:p w14:paraId="024DD307" w14:textId="77777777" w:rsidR="00636FF3" w:rsidRDefault="00103CCD">
      <w:pPr>
        <w:ind w:left="720"/>
        <w:jc w:val="both"/>
        <w:rPr>
          <w:sz w:val="16"/>
          <w:szCs w:val="16"/>
        </w:rPr>
      </w:pPr>
      <w:r>
        <w:rPr>
          <w:sz w:val="16"/>
          <w:szCs w:val="16"/>
        </w:rPr>
        <w:t>“</w:t>
      </w:r>
      <w:r>
        <w:rPr>
          <w:rFonts w:ascii="Helvetica" w:hAnsi="Helvetica" w:cs="Helvetica"/>
          <w:color w:val="11171A"/>
          <w:sz w:val="16"/>
          <w:szCs w:val="16"/>
          <w:lang w:val="en"/>
        </w:rPr>
        <w:t>(</w:t>
      </w:r>
      <w:proofErr w:type="spellStart"/>
      <w:r>
        <w:rPr>
          <w:rFonts w:ascii="Helvetica" w:hAnsi="Helvetica" w:cs="Helvetica"/>
          <w:color w:val="11171A"/>
          <w:sz w:val="16"/>
          <w:szCs w:val="16"/>
          <w:lang w:val="en"/>
        </w:rPr>
        <w:t>i</w:t>
      </w:r>
      <w:proofErr w:type="spellEnd"/>
      <w:r>
        <w:rPr>
          <w:rFonts w:ascii="Helvetica" w:hAnsi="Helvetica" w:cs="Helvetica"/>
          <w:color w:val="11171A"/>
          <w:sz w:val="16"/>
          <w:szCs w:val="16"/>
          <w:lang w:val="en"/>
        </w:rPr>
        <w:t xml:space="preserve">) to develop an internationally agreed taxonomy for </w:t>
      </w:r>
      <w:r>
        <w:rPr>
          <w:rFonts w:ascii="Helvetica" w:hAnsi="Helvetica" w:cs="Helvetica"/>
          <w:color w:val="11171A"/>
          <w:sz w:val="16"/>
          <w:szCs w:val="16"/>
          <w:u w:val="single"/>
          <w:lang w:val="en"/>
        </w:rPr>
        <w:t>viruses</w:t>
      </w:r>
      <w:r>
        <w:rPr>
          <w:rFonts w:ascii="Helvetica" w:hAnsi="Helvetica" w:cs="Helvetica"/>
          <w:color w:val="11171A"/>
          <w:sz w:val="16"/>
          <w:szCs w:val="16"/>
          <w:lang w:val="en"/>
        </w:rPr>
        <w:t xml:space="preserve">; (ii) to develop internationally agreed names for </w:t>
      </w:r>
      <w:r>
        <w:rPr>
          <w:rFonts w:ascii="Helvetica" w:hAnsi="Helvetica" w:cs="Helvetica"/>
          <w:color w:val="11171A"/>
          <w:sz w:val="16"/>
          <w:szCs w:val="16"/>
          <w:u w:val="single"/>
          <w:lang w:val="en"/>
        </w:rPr>
        <w:t>virus</w:t>
      </w:r>
      <w:r>
        <w:rPr>
          <w:rFonts w:ascii="Helvetica" w:hAnsi="Helvetica" w:cs="Helvetica"/>
          <w:color w:val="11171A"/>
          <w:sz w:val="16"/>
          <w:szCs w:val="16"/>
          <w:lang w:val="en"/>
        </w:rPr>
        <w:t xml:space="preserve"> taxa; (iii) to communicate taxonomic decisions to the international community of virologists; (iv) to maintain an Index of agreed names of </w:t>
      </w:r>
      <w:r>
        <w:rPr>
          <w:rFonts w:ascii="Helvetica" w:hAnsi="Helvetica" w:cs="Helvetica"/>
          <w:color w:val="11171A"/>
          <w:sz w:val="16"/>
          <w:szCs w:val="16"/>
          <w:u w:val="single"/>
          <w:lang w:val="en"/>
        </w:rPr>
        <w:t>virus</w:t>
      </w:r>
      <w:r>
        <w:rPr>
          <w:rFonts w:ascii="Helvetica" w:hAnsi="Helvetica" w:cs="Helvetica"/>
          <w:color w:val="11171A"/>
          <w:sz w:val="16"/>
          <w:szCs w:val="16"/>
          <w:lang w:val="en"/>
        </w:rPr>
        <w:t xml:space="preserve"> taxa.</w:t>
      </w:r>
      <w:r>
        <w:rPr>
          <w:sz w:val="16"/>
          <w:szCs w:val="16"/>
        </w:rPr>
        <w:t>”</w:t>
      </w:r>
    </w:p>
    <w:p w14:paraId="7EA570E8" w14:textId="77777777" w:rsidR="00636FF3" w:rsidRDefault="00636FF3">
      <w:pPr>
        <w:jc w:val="both"/>
      </w:pPr>
    </w:p>
    <w:p w14:paraId="2BE96B6C" w14:textId="77777777" w:rsidR="00636FF3" w:rsidRDefault="00103CCD">
      <w:pPr>
        <w:jc w:val="both"/>
      </w:pPr>
      <w:r>
        <w:t xml:space="preserve">However, Rule 1.2 is not followed by a definition of what the ICTV considers to be “viruses” and hence the remit of the ICTV is unclear. We propose that the ICTV adopt an </w:t>
      </w:r>
      <w:r>
        <w:rPr>
          <w:i/>
          <w:iCs/>
        </w:rPr>
        <w:t>operational</w:t>
      </w:r>
      <w:r>
        <w:t xml:space="preserve"> virus definition. Because the boundaries between different types of mobile genetic elements (MGEs) are fuzzy, we argue that any </w:t>
      </w:r>
      <w:r>
        <w:rPr>
          <w:i/>
          <w:iCs/>
        </w:rPr>
        <w:t>operational</w:t>
      </w:r>
      <w:r>
        <w:t xml:space="preserve"> virus definition should capture most of the currently classified “viruses” to prevent major disruption of the field of virology without being so inclusive as to force the ICTV to immediately classify the large numbers of diverse MGEs currently not viewed as “viruses”. </w:t>
      </w:r>
    </w:p>
    <w:p w14:paraId="34CAD172" w14:textId="77777777" w:rsidR="00636FF3" w:rsidRDefault="00636FF3">
      <w:pPr>
        <w:jc w:val="both"/>
      </w:pPr>
    </w:p>
    <w:p w14:paraId="63D1D9A1" w14:textId="13C764A9" w:rsidR="00636FF3" w:rsidRDefault="00103CCD">
      <w:pPr>
        <w:jc w:val="both"/>
      </w:pPr>
      <w:r>
        <w:t xml:space="preserve">We propose </w:t>
      </w:r>
      <w:r w:rsidR="007618D9">
        <w:t xml:space="preserve">that </w:t>
      </w:r>
      <w:r>
        <w:t>the following operational definitions be inserted as new or extended Rules in the ICVCN’s “Scope of classification” section:</w:t>
      </w:r>
    </w:p>
    <w:p w14:paraId="0496DFD1" w14:textId="77777777" w:rsidR="00636FF3" w:rsidRDefault="00636FF3">
      <w:pPr>
        <w:jc w:val="both"/>
      </w:pPr>
    </w:p>
    <w:p w14:paraId="2B14FEBD" w14:textId="34FC8C1E" w:rsidR="00636FF3" w:rsidRDefault="00103CCD">
      <w:pPr>
        <w:ind w:left="720"/>
        <w:jc w:val="both"/>
        <w:rPr>
          <w:rFonts w:ascii="Helvetica" w:hAnsi="Helvetica" w:cs="Helvetica"/>
          <w:sz w:val="16"/>
          <w:szCs w:val="16"/>
        </w:rPr>
      </w:pPr>
      <w:r>
        <w:rPr>
          <w:rFonts w:ascii="Helvetica" w:hAnsi="Helvetica" w:cs="Helvetica"/>
          <w:sz w:val="16"/>
          <w:szCs w:val="16"/>
        </w:rPr>
        <w:t>“</w:t>
      </w:r>
      <w:bookmarkStart w:id="0" w:name="_Hlk58093574"/>
      <w:r>
        <w:rPr>
          <w:rFonts w:ascii="Helvetica" w:hAnsi="Helvetica" w:cs="Helvetica"/>
          <w:sz w:val="16"/>
          <w:szCs w:val="16"/>
        </w:rPr>
        <w:t xml:space="preserve">The ICTV is responsible for the classification of members of the virosphere. Members of the virosphere include selfish genetic elements, which are replicons that are subject to selective pressures mostly independent of other replicons and hence have distinct evolutionary histories but depend on cellular hosts for energy and chemical building blocks. The relationship between selfish genetic elements and hosts spans the spectrum from mutualism to aggressive parasitism. Typically, </w:t>
      </w:r>
      <w:r w:rsidR="00F825FF" w:rsidRPr="00F825FF">
        <w:rPr>
          <w:rFonts w:ascii="Helvetica" w:hAnsi="Helvetica" w:cs="Helvetica"/>
          <w:sz w:val="16"/>
          <w:szCs w:val="16"/>
        </w:rPr>
        <w:t xml:space="preserve">MGEs are selfish genetic elements that move </w:t>
      </w:r>
      <w:r>
        <w:rPr>
          <w:rFonts w:ascii="Helvetica" w:hAnsi="Helvetica" w:cs="Helvetica"/>
          <w:sz w:val="16"/>
          <w:szCs w:val="16"/>
        </w:rPr>
        <w:t xml:space="preserve">between hosts and/or change their integration sites in host genomes. </w:t>
      </w:r>
      <w:r w:rsidR="00704FD9">
        <w:rPr>
          <w:rFonts w:ascii="Helvetica" w:hAnsi="Helvetica" w:cs="Helvetica"/>
          <w:sz w:val="16"/>
          <w:szCs w:val="16"/>
        </w:rPr>
        <w:t xml:space="preserve">MGEs are distributed among viruses </w:t>
      </w:r>
      <w:proofErr w:type="spellStart"/>
      <w:r w:rsidR="00704FD9">
        <w:rPr>
          <w:rFonts w:ascii="Helvetica" w:hAnsi="Helvetica" w:cs="Helvetica"/>
          <w:i/>
          <w:iCs/>
          <w:sz w:val="16"/>
          <w:szCs w:val="16"/>
        </w:rPr>
        <w:t>sensu</w:t>
      </w:r>
      <w:proofErr w:type="spellEnd"/>
      <w:r w:rsidR="00704FD9">
        <w:rPr>
          <w:rFonts w:ascii="Helvetica" w:hAnsi="Helvetica" w:cs="Helvetica"/>
          <w:i/>
          <w:iCs/>
          <w:sz w:val="16"/>
          <w:szCs w:val="16"/>
        </w:rPr>
        <w:t xml:space="preserve"> </w:t>
      </w:r>
      <w:proofErr w:type="spellStart"/>
      <w:r w:rsidR="00704FD9">
        <w:rPr>
          <w:rFonts w:ascii="Helvetica" w:hAnsi="Helvetica" w:cs="Helvetica"/>
          <w:i/>
          <w:iCs/>
          <w:sz w:val="16"/>
          <w:szCs w:val="16"/>
        </w:rPr>
        <w:t>stricto</w:t>
      </w:r>
      <w:proofErr w:type="spellEnd"/>
      <w:r w:rsidR="00704FD9">
        <w:rPr>
          <w:rFonts w:ascii="Helvetica" w:hAnsi="Helvetica" w:cs="Helvetica"/>
          <w:sz w:val="16"/>
          <w:szCs w:val="16"/>
        </w:rPr>
        <w:t xml:space="preserve"> and the remaining replicator space of the virosphere (virus-like entities, such as satellite nucleic acids and </w:t>
      </w:r>
      <w:proofErr w:type="spellStart"/>
      <w:r w:rsidR="00704FD9">
        <w:rPr>
          <w:rFonts w:ascii="Helvetica" w:hAnsi="Helvetica" w:cs="Helvetica"/>
          <w:sz w:val="16"/>
          <w:szCs w:val="16"/>
        </w:rPr>
        <w:t>viroids</w:t>
      </w:r>
      <w:proofErr w:type="spellEnd"/>
      <w:r w:rsidR="002A3736">
        <w:rPr>
          <w:rFonts w:ascii="Helvetica" w:hAnsi="Helvetica" w:cs="Helvetica"/>
          <w:sz w:val="16"/>
          <w:szCs w:val="16"/>
        </w:rPr>
        <w:t>,</w:t>
      </w:r>
      <w:r w:rsidR="00704FD9">
        <w:rPr>
          <w:rFonts w:ascii="Helvetica" w:hAnsi="Helvetica" w:cs="Helvetica"/>
          <w:sz w:val="16"/>
          <w:szCs w:val="16"/>
        </w:rPr>
        <w:t xml:space="preserve"> and virus-derived elements, such as </w:t>
      </w:r>
      <w:proofErr w:type="spellStart"/>
      <w:r w:rsidR="00704FD9">
        <w:rPr>
          <w:rFonts w:ascii="Helvetica" w:hAnsi="Helvetica" w:cs="Helvetica"/>
          <w:sz w:val="16"/>
          <w:szCs w:val="16"/>
        </w:rPr>
        <w:t>viriforms</w:t>
      </w:r>
      <w:proofErr w:type="spellEnd"/>
      <w:r w:rsidR="00704FD9">
        <w:rPr>
          <w:rFonts w:ascii="Helvetica" w:hAnsi="Helvetica" w:cs="Helvetica"/>
          <w:sz w:val="16"/>
          <w:szCs w:val="16"/>
        </w:rPr>
        <w:t>).</w:t>
      </w:r>
    </w:p>
    <w:p w14:paraId="2A5BC337" w14:textId="77777777" w:rsidR="00867780" w:rsidRDefault="00867780">
      <w:pPr>
        <w:ind w:left="720"/>
        <w:jc w:val="both"/>
        <w:rPr>
          <w:rFonts w:ascii="Helvetica" w:hAnsi="Helvetica" w:cs="Helvetica"/>
          <w:color w:val="4472C4" w:themeColor="accent1"/>
          <w:sz w:val="16"/>
          <w:szCs w:val="16"/>
        </w:rPr>
      </w:pPr>
    </w:p>
    <w:p w14:paraId="5F7D59C5" w14:textId="3489ED27" w:rsidR="00636FF3" w:rsidRPr="00867780" w:rsidRDefault="00103CCD">
      <w:pPr>
        <w:ind w:left="720"/>
        <w:jc w:val="both"/>
        <w:rPr>
          <w:rFonts w:ascii="Helvetica" w:hAnsi="Helvetica" w:cs="Helvetica"/>
          <w:sz w:val="16"/>
          <w:szCs w:val="16"/>
        </w:rPr>
      </w:pPr>
      <w:r w:rsidRPr="00867780">
        <w:rPr>
          <w:rFonts w:ascii="Helvetica" w:hAnsi="Helvetica" w:cs="Helvetica"/>
          <w:color w:val="333399"/>
          <w:sz w:val="16"/>
          <w:szCs w:val="16"/>
        </w:rPr>
        <w:t xml:space="preserve">Comment: The virosphere and its </w:t>
      </w:r>
      <w:r w:rsidR="00704FD9" w:rsidRPr="00867780">
        <w:rPr>
          <w:rFonts w:ascii="Helvetica" w:hAnsi="Helvetica" w:cs="Helvetica"/>
          <w:color w:val="333399"/>
          <w:sz w:val="16"/>
          <w:szCs w:val="16"/>
        </w:rPr>
        <w:t xml:space="preserve">potential </w:t>
      </w:r>
      <w:r w:rsidRPr="00867780">
        <w:rPr>
          <w:rFonts w:ascii="Helvetica" w:hAnsi="Helvetica" w:cs="Helvetica"/>
          <w:color w:val="333399"/>
          <w:sz w:val="16"/>
          <w:szCs w:val="16"/>
        </w:rPr>
        <w:t>subdivisions reflect conceptual sequence spaces with fuzzy boundaries that are not necessarily evolutionarily defined.</w:t>
      </w:r>
      <w:bookmarkEnd w:id="0"/>
      <w:r w:rsidRPr="00867780">
        <w:rPr>
          <w:rFonts w:ascii="Helvetica" w:hAnsi="Helvetica" w:cs="Helvetica"/>
          <w:sz w:val="16"/>
          <w:szCs w:val="16"/>
        </w:rPr>
        <w:t>”</w:t>
      </w:r>
      <w:bookmarkStart w:id="1" w:name="_Hlk47607012"/>
      <w:bookmarkEnd w:id="1"/>
    </w:p>
    <w:p w14:paraId="66E9D4D9" w14:textId="03BE1E1D" w:rsidR="00636FF3" w:rsidRDefault="00636FF3">
      <w:pPr>
        <w:jc w:val="both"/>
      </w:pPr>
    </w:p>
    <w:p w14:paraId="2F95ED24" w14:textId="77777777" w:rsidR="00C05606" w:rsidRDefault="00C05606">
      <w:pPr>
        <w:jc w:val="both"/>
      </w:pPr>
    </w:p>
    <w:p w14:paraId="33977375" w14:textId="310529EC" w:rsidR="00636FF3" w:rsidRPr="00213168" w:rsidRDefault="00103CCD">
      <w:pPr>
        <w:ind w:left="720"/>
        <w:jc w:val="both"/>
      </w:pPr>
      <w:r>
        <w:rPr>
          <w:rFonts w:ascii="Helvetica" w:hAnsi="Helvetica" w:cs="Helvetica"/>
          <w:sz w:val="16"/>
          <w:szCs w:val="16"/>
        </w:rPr>
        <w:t>“</w:t>
      </w:r>
      <w:r w:rsidRPr="00213168">
        <w:rPr>
          <w:rFonts w:ascii="Helvetica" w:hAnsi="Helvetica" w:cs="Helvetica"/>
          <w:sz w:val="16"/>
          <w:szCs w:val="16"/>
        </w:rPr>
        <w:t xml:space="preserve">Viruses </w:t>
      </w:r>
      <w:proofErr w:type="spellStart"/>
      <w:r w:rsidRPr="00213168">
        <w:rPr>
          <w:rFonts w:ascii="Helvetica" w:hAnsi="Helvetica" w:cs="Helvetica"/>
          <w:i/>
          <w:iCs/>
          <w:sz w:val="16"/>
          <w:szCs w:val="16"/>
        </w:rPr>
        <w:t>sensu</w:t>
      </w:r>
      <w:proofErr w:type="spellEnd"/>
      <w:r w:rsidRPr="00213168">
        <w:rPr>
          <w:rFonts w:ascii="Helvetica" w:hAnsi="Helvetica" w:cs="Helvetica"/>
          <w:i/>
          <w:iCs/>
          <w:sz w:val="16"/>
          <w:szCs w:val="16"/>
        </w:rPr>
        <w:t xml:space="preserve"> </w:t>
      </w:r>
      <w:proofErr w:type="spellStart"/>
      <w:r w:rsidRPr="00213168">
        <w:rPr>
          <w:rFonts w:ascii="Helvetica" w:hAnsi="Helvetica" w:cs="Helvetica"/>
          <w:i/>
          <w:iCs/>
          <w:sz w:val="16"/>
          <w:szCs w:val="16"/>
        </w:rPr>
        <w:t>stricto</w:t>
      </w:r>
      <w:proofErr w:type="spellEnd"/>
      <w:r w:rsidRPr="00213168">
        <w:rPr>
          <w:rFonts w:ascii="Helvetica" w:hAnsi="Helvetica" w:cs="Helvetica"/>
          <w:sz w:val="16"/>
          <w:szCs w:val="16"/>
        </w:rPr>
        <w:t xml:space="preserve"> are defined operationally by the ICTV as a type of MGEs that encode at least one protein that is a major component of the virion encasing the </w:t>
      </w:r>
      <w:r w:rsidR="00732A2A" w:rsidRPr="00213168">
        <w:rPr>
          <w:rFonts w:ascii="Helvetica" w:hAnsi="Helvetica" w:cs="Helvetica"/>
          <w:sz w:val="16"/>
          <w:szCs w:val="16"/>
        </w:rPr>
        <w:t>nucleic acid</w:t>
      </w:r>
      <w:r w:rsidRPr="00213168">
        <w:rPr>
          <w:rFonts w:ascii="Helvetica" w:hAnsi="Helvetica" w:cs="Helvetica"/>
          <w:sz w:val="16"/>
          <w:szCs w:val="16"/>
        </w:rPr>
        <w:t xml:space="preserve"> of the respective MGE and therefore the gene encoding the major virion protein itself; or MGEs that are </w:t>
      </w:r>
      <w:r w:rsidR="00EF0F3A" w:rsidRPr="007147ED">
        <w:rPr>
          <w:rFonts w:ascii="Helvetica" w:hAnsi="Helvetica" w:cs="Helvetica"/>
          <w:sz w:val="16"/>
          <w:szCs w:val="16"/>
        </w:rPr>
        <w:t>clearly demonstrable</w:t>
      </w:r>
      <w:r w:rsidR="00855666" w:rsidRPr="007147ED">
        <w:rPr>
          <w:rFonts w:ascii="Helvetica" w:hAnsi="Helvetica" w:cs="Helvetica"/>
          <w:sz w:val="16"/>
          <w:szCs w:val="16"/>
        </w:rPr>
        <w:t xml:space="preserve"> to be </w:t>
      </w:r>
      <w:r w:rsidR="00855666" w:rsidRPr="00213168">
        <w:rPr>
          <w:rFonts w:ascii="Helvetica" w:hAnsi="Helvetica" w:cs="Helvetica"/>
          <w:sz w:val="16"/>
          <w:szCs w:val="16"/>
        </w:rPr>
        <w:t xml:space="preserve">members of </w:t>
      </w:r>
      <w:r w:rsidR="00855666" w:rsidRPr="007147ED">
        <w:rPr>
          <w:rFonts w:ascii="Helvetica" w:hAnsi="Helvetica" w:cs="Helvetica"/>
          <w:sz w:val="16"/>
          <w:szCs w:val="16"/>
        </w:rPr>
        <w:t xml:space="preserve">a line of evolutionary descent </w:t>
      </w:r>
      <w:r w:rsidR="00EF0F3A" w:rsidRPr="007147ED">
        <w:rPr>
          <w:rFonts w:ascii="Helvetica" w:hAnsi="Helvetica" w:cs="Helvetica"/>
          <w:sz w:val="16"/>
          <w:szCs w:val="16"/>
        </w:rPr>
        <w:t xml:space="preserve"> </w:t>
      </w:r>
      <w:r w:rsidRPr="00213168">
        <w:rPr>
          <w:rFonts w:ascii="Helvetica" w:hAnsi="Helvetica" w:cs="Helvetica"/>
          <w:sz w:val="16"/>
          <w:szCs w:val="16"/>
        </w:rPr>
        <w:t xml:space="preserve">of such major virion protein-encoding entities. Any monophyletic group of MGEs that originates from a virion protein-encoding ancestor should be classified as a group </w:t>
      </w:r>
      <w:r w:rsidR="003F6C1A" w:rsidRPr="00213168">
        <w:rPr>
          <w:rFonts w:ascii="Helvetica" w:hAnsi="Helvetica" w:cs="Helvetica"/>
          <w:sz w:val="16"/>
          <w:szCs w:val="16"/>
        </w:rPr>
        <w:t>of </w:t>
      </w:r>
      <w:r w:rsidRPr="00213168">
        <w:rPr>
          <w:rFonts w:ascii="Helvetica" w:hAnsi="Helvetica" w:cs="Helvetica"/>
          <w:sz w:val="16"/>
          <w:szCs w:val="16"/>
        </w:rPr>
        <w:t>viruses.</w:t>
      </w:r>
    </w:p>
    <w:p w14:paraId="10AA66D2" w14:textId="77777777" w:rsidR="00867780" w:rsidRDefault="00867780">
      <w:pPr>
        <w:ind w:left="720"/>
        <w:jc w:val="both"/>
        <w:rPr>
          <w:rFonts w:ascii="Helvetica" w:hAnsi="Helvetica" w:cs="Helvetica"/>
          <w:sz w:val="16"/>
          <w:szCs w:val="16"/>
          <w:lang w:val="en"/>
        </w:rPr>
      </w:pPr>
    </w:p>
    <w:p w14:paraId="54351530" w14:textId="1D5CEADA" w:rsidR="00636FF3" w:rsidRPr="00213168" w:rsidRDefault="00103CCD">
      <w:pPr>
        <w:ind w:left="720"/>
        <w:jc w:val="both"/>
        <w:rPr>
          <w:rFonts w:ascii="Helvetica" w:hAnsi="Helvetica" w:cs="Helvetica"/>
          <w:sz w:val="16"/>
          <w:szCs w:val="16"/>
        </w:rPr>
      </w:pPr>
      <w:r w:rsidRPr="00867780">
        <w:rPr>
          <w:rFonts w:ascii="Helvetica" w:hAnsi="Helvetica" w:cs="Helvetica"/>
          <w:color w:val="333399"/>
          <w:sz w:val="16"/>
          <w:szCs w:val="16"/>
          <w:lang w:val="en"/>
        </w:rPr>
        <w:t xml:space="preserve">Comment: Long terminal repeat retrotransposons, phages, </w:t>
      </w:r>
      <w:proofErr w:type="spellStart"/>
      <w:r w:rsidRPr="00867780">
        <w:rPr>
          <w:rFonts w:ascii="Helvetica" w:hAnsi="Helvetica" w:cs="Helvetica"/>
          <w:color w:val="333399"/>
          <w:sz w:val="16"/>
          <w:szCs w:val="16"/>
          <w:lang w:val="en"/>
        </w:rPr>
        <w:t>polintons</w:t>
      </w:r>
      <w:proofErr w:type="spellEnd"/>
      <w:r w:rsidRPr="00867780">
        <w:rPr>
          <w:rFonts w:ascii="Helvetica" w:hAnsi="Helvetica" w:cs="Helvetica"/>
          <w:color w:val="333399"/>
          <w:sz w:val="16"/>
          <w:szCs w:val="16"/>
          <w:lang w:val="en"/>
        </w:rPr>
        <w:t xml:space="preserve">, satellite viruses, and virophages, as well as capsid-less descendants of RNA viruses, such as agents currently classified in the families </w:t>
      </w:r>
      <w:proofErr w:type="spellStart"/>
      <w:r w:rsidRPr="00867780">
        <w:rPr>
          <w:rFonts w:ascii="Helvetica" w:hAnsi="Helvetica" w:cs="Helvetica"/>
          <w:i/>
          <w:iCs/>
          <w:color w:val="333399"/>
          <w:sz w:val="16"/>
          <w:szCs w:val="16"/>
          <w:lang w:val="en"/>
        </w:rPr>
        <w:t>Botourmiaviridae</w:t>
      </w:r>
      <w:proofErr w:type="spellEnd"/>
      <w:r w:rsidRPr="00867780">
        <w:rPr>
          <w:rFonts w:ascii="Helvetica" w:hAnsi="Helvetica" w:cs="Helvetica"/>
          <w:color w:val="333399"/>
          <w:sz w:val="16"/>
          <w:szCs w:val="16"/>
          <w:lang w:val="en"/>
        </w:rPr>
        <w:t xml:space="preserve">, </w:t>
      </w:r>
      <w:proofErr w:type="spellStart"/>
      <w:r w:rsidRPr="00867780">
        <w:rPr>
          <w:rFonts w:ascii="Helvetica" w:hAnsi="Helvetica" w:cs="Helvetica"/>
          <w:i/>
          <w:iCs/>
          <w:color w:val="333399"/>
          <w:sz w:val="16"/>
          <w:szCs w:val="16"/>
          <w:lang w:val="en"/>
        </w:rPr>
        <w:t>Mitoviridae</w:t>
      </w:r>
      <w:proofErr w:type="spellEnd"/>
      <w:r w:rsidRPr="00867780">
        <w:rPr>
          <w:rFonts w:ascii="Helvetica" w:hAnsi="Helvetica" w:cs="Helvetica"/>
          <w:color w:val="333399"/>
          <w:sz w:val="16"/>
          <w:szCs w:val="16"/>
          <w:lang w:val="en"/>
        </w:rPr>
        <w:t xml:space="preserve">, or </w:t>
      </w:r>
      <w:proofErr w:type="spellStart"/>
      <w:r w:rsidRPr="00867780">
        <w:rPr>
          <w:rFonts w:ascii="Helvetica" w:hAnsi="Helvetica" w:cs="Helvetica"/>
          <w:i/>
          <w:iCs/>
          <w:color w:val="333399"/>
          <w:sz w:val="16"/>
          <w:szCs w:val="16"/>
          <w:lang w:val="en"/>
        </w:rPr>
        <w:t>Narnaviridae</w:t>
      </w:r>
      <w:proofErr w:type="spellEnd"/>
      <w:r w:rsidRPr="00867780">
        <w:rPr>
          <w:rFonts w:ascii="Helvetica" w:hAnsi="Helvetica" w:cs="Helvetica"/>
          <w:color w:val="333399"/>
          <w:sz w:val="16"/>
          <w:szCs w:val="16"/>
          <w:lang w:val="en"/>
        </w:rPr>
        <w:t xml:space="preserve">, are considered to be viruses </w:t>
      </w:r>
      <w:proofErr w:type="spellStart"/>
      <w:r w:rsidRPr="00867780">
        <w:rPr>
          <w:rFonts w:ascii="Helvetica" w:hAnsi="Helvetica" w:cs="Helvetica"/>
          <w:i/>
          <w:iCs/>
          <w:color w:val="333399"/>
          <w:sz w:val="16"/>
          <w:szCs w:val="16"/>
          <w:lang w:val="en"/>
        </w:rPr>
        <w:t>sensu</w:t>
      </w:r>
      <w:proofErr w:type="spellEnd"/>
      <w:r w:rsidRPr="00867780">
        <w:rPr>
          <w:rFonts w:ascii="Helvetica" w:hAnsi="Helvetica" w:cs="Helvetica"/>
          <w:i/>
          <w:iCs/>
          <w:color w:val="333399"/>
          <w:sz w:val="16"/>
          <w:szCs w:val="16"/>
          <w:lang w:val="en"/>
        </w:rPr>
        <w:t xml:space="preserve"> </w:t>
      </w:r>
      <w:proofErr w:type="spellStart"/>
      <w:r w:rsidRPr="00867780">
        <w:rPr>
          <w:rFonts w:ascii="Helvetica" w:hAnsi="Helvetica" w:cs="Helvetica"/>
          <w:i/>
          <w:iCs/>
          <w:color w:val="333399"/>
          <w:sz w:val="16"/>
          <w:szCs w:val="16"/>
          <w:lang w:val="en"/>
        </w:rPr>
        <w:t>stricto</w:t>
      </w:r>
      <w:proofErr w:type="spellEnd"/>
      <w:r w:rsidRPr="00867780">
        <w:rPr>
          <w:rFonts w:ascii="Helvetica" w:hAnsi="Helvetica" w:cs="Helvetica"/>
          <w:color w:val="333399"/>
          <w:sz w:val="16"/>
          <w:szCs w:val="16"/>
          <w:lang w:val="en"/>
        </w:rPr>
        <w:t xml:space="preserve"> in classification and nomenclature.</w:t>
      </w:r>
      <w:r w:rsidRPr="00213168">
        <w:rPr>
          <w:rFonts w:ascii="Helvetica" w:hAnsi="Helvetica" w:cs="Helvetica"/>
          <w:sz w:val="16"/>
          <w:szCs w:val="16"/>
          <w:lang w:val="en"/>
        </w:rPr>
        <w:t>”</w:t>
      </w:r>
    </w:p>
    <w:p w14:paraId="137AA96F" w14:textId="77777777" w:rsidR="00636FF3" w:rsidRDefault="00636FF3" w:rsidP="00F24FAB"/>
    <w:p w14:paraId="63C2B661" w14:textId="06DB2850" w:rsidR="00636FF3" w:rsidRDefault="00103CCD">
      <w:pPr>
        <w:jc w:val="both"/>
      </w:pPr>
      <w:r>
        <w:t xml:space="preserve">This definition will have an overall minimal impact on the current scope of ICTV classification because most of the established taxa of viruses fit the definition and can be maintained. However, this definition excludes satellite nucleic acids and </w:t>
      </w:r>
      <w:proofErr w:type="spellStart"/>
      <w:r>
        <w:t>viroids</w:t>
      </w:r>
      <w:proofErr w:type="spellEnd"/>
      <w:r>
        <w:t xml:space="preserve"> (already considered, although not explicitly so in the ICVCN, as non-viruses), the taxon </w:t>
      </w:r>
      <w:proofErr w:type="spellStart"/>
      <w:r>
        <w:rPr>
          <w:i/>
          <w:iCs/>
        </w:rPr>
        <w:t>Polydnaviridae</w:t>
      </w:r>
      <w:proofErr w:type="spellEnd"/>
      <w:r>
        <w:t>, non</w:t>
      </w:r>
      <w:r w:rsidR="000144B9">
        <w:noBreakHyphen/>
        <w:t>long</w:t>
      </w:r>
      <w:r w:rsidR="000144B9">
        <w:noBreakHyphen/>
      </w:r>
      <w:r>
        <w:t>terminal repeat retrotransposons, and various other MGEs, such as plasmids and gene transfer agents (GTAs).</w:t>
      </w:r>
    </w:p>
    <w:p w14:paraId="3FDB83C6" w14:textId="77777777" w:rsidR="00636FF3" w:rsidRDefault="00636FF3">
      <w:pPr>
        <w:jc w:val="both"/>
      </w:pPr>
    </w:p>
    <w:p w14:paraId="635B2948" w14:textId="408DD46F" w:rsidR="00636FF3" w:rsidRDefault="00103CCD">
      <w:pPr>
        <w:jc w:val="both"/>
      </w:pPr>
      <w:r>
        <w:t xml:space="preserve">The ICTV already classifies satellite nucleic acids and </w:t>
      </w:r>
      <w:proofErr w:type="spellStart"/>
      <w:r>
        <w:t>viroids</w:t>
      </w:r>
      <w:proofErr w:type="spellEnd"/>
      <w:r>
        <w:t xml:space="preserve"> and, via specific taxon suffixes, recognize</w:t>
      </w:r>
      <w:r w:rsidR="00E95245">
        <w:t>s</w:t>
      </w:r>
      <w:r>
        <w:t xml:space="preserve"> both groups of MGEs as distinct from viruses. Thus, the classification of these MGEs appears to be outside of the ICTV remit</w:t>
      </w:r>
      <w:r w:rsidR="00EA306B">
        <w:t xml:space="preserve">. Alternatively, </w:t>
      </w:r>
      <w:r>
        <w:t xml:space="preserve">the ICTV appears to consider satellite RNAs and </w:t>
      </w:r>
      <w:proofErr w:type="spellStart"/>
      <w:r>
        <w:t>viroids</w:t>
      </w:r>
      <w:proofErr w:type="spellEnd"/>
      <w:r>
        <w:t xml:space="preserve"> to be viruses, in which case they should be classified as </w:t>
      </w:r>
      <w:r w:rsidR="00EA306B">
        <w:t>such</w:t>
      </w:r>
      <w:r>
        <w:t>. Due to the fundamental difference between satellite nucleic acids/</w:t>
      </w:r>
      <w:proofErr w:type="spellStart"/>
      <w:r>
        <w:t>viroids</w:t>
      </w:r>
      <w:proofErr w:type="spellEnd"/>
      <w:r>
        <w:t xml:space="preserve"> and what are considered </w:t>
      </w:r>
      <w:r>
        <w:rPr>
          <w:i/>
          <w:iCs/>
        </w:rPr>
        <w:t>bona fide</w:t>
      </w:r>
      <w:r>
        <w:t xml:space="preserve"> viruses, we propose </w:t>
      </w:r>
      <w:r w:rsidR="000144B9">
        <w:t>that</w:t>
      </w:r>
      <w:r>
        <w:t xml:space="preserve"> the separation of viruses and other MGE</w:t>
      </w:r>
      <w:r w:rsidR="000144B9">
        <w:t>,</w:t>
      </w:r>
      <w:r>
        <w:t xml:space="preserve"> such as satellite nucleic acids/</w:t>
      </w:r>
      <w:proofErr w:type="spellStart"/>
      <w:r>
        <w:t>viroids</w:t>
      </w:r>
      <w:proofErr w:type="spellEnd"/>
      <w:r w:rsidR="000144B9">
        <w:t>, be upheld</w:t>
      </w:r>
      <w:r>
        <w:t xml:space="preserve">—and consequently </w:t>
      </w:r>
      <w:r w:rsidR="000144B9">
        <w:t xml:space="preserve">the </w:t>
      </w:r>
      <w:r>
        <w:t>amend</w:t>
      </w:r>
      <w:r w:rsidR="000144B9">
        <w:t>ment of</w:t>
      </w:r>
      <w:r>
        <w:t xml:space="preserve"> the ICVCN and </w:t>
      </w:r>
      <w:r w:rsidR="000144B9">
        <w:t>Statutes </w:t>
      </w:r>
      <w:r>
        <w:t>accordingly.</w:t>
      </w:r>
    </w:p>
    <w:p w14:paraId="3B4B8DA4" w14:textId="77777777" w:rsidR="00636FF3" w:rsidRDefault="00636FF3" w:rsidP="00F24FAB"/>
    <w:p w14:paraId="5C85A84A" w14:textId="3ACB9892" w:rsidR="00636FF3" w:rsidRDefault="00103CCD">
      <w:pPr>
        <w:jc w:val="both"/>
      </w:pPr>
      <w:r>
        <w:t xml:space="preserve">We propose that satellite nucleic acids and </w:t>
      </w:r>
      <w:proofErr w:type="spellStart"/>
      <w:r>
        <w:t>viroids</w:t>
      </w:r>
      <w:proofErr w:type="spellEnd"/>
      <w:r>
        <w:t xml:space="preserve"> be considered part of the “virosphere” but not </w:t>
      </w:r>
      <w:r w:rsidR="00D76585">
        <w:t xml:space="preserve">part </w:t>
      </w:r>
      <w:r>
        <w:t>of “viruses”</w:t>
      </w:r>
      <w:r w:rsidR="00D76585">
        <w:t>,</w:t>
      </w:r>
      <w:r>
        <w:t xml:space="preserve"> as they do not match the proposed virus definition. For </w:t>
      </w:r>
      <w:r>
        <w:rPr>
          <w:i/>
          <w:iCs/>
        </w:rPr>
        <w:t>operational</w:t>
      </w:r>
      <w:r>
        <w:t xml:space="preserve"> (and not necessarily phylogenetic or evolutionary) purposes we therefore propose the </w:t>
      </w:r>
      <w:r w:rsidR="00704FD9">
        <w:t xml:space="preserve">use </w:t>
      </w:r>
      <w:r>
        <w:t xml:space="preserve">of </w:t>
      </w:r>
      <w:r w:rsidR="00D76585">
        <w:t xml:space="preserve">the following </w:t>
      </w:r>
      <w:r>
        <w:t>t</w:t>
      </w:r>
      <w:r w:rsidR="00704FD9">
        <w:t>wo</w:t>
      </w:r>
      <w:r>
        <w:t xml:space="preserve"> new terms for subdomains of the virosphere </w:t>
      </w:r>
      <w:proofErr w:type="spellStart"/>
      <w:r>
        <w:rPr>
          <w:i/>
          <w:iCs/>
        </w:rPr>
        <w:t>sensu</w:t>
      </w:r>
      <w:proofErr w:type="spellEnd"/>
      <w:r>
        <w:rPr>
          <w:i/>
          <w:iCs/>
        </w:rPr>
        <w:t xml:space="preserve"> </w:t>
      </w:r>
      <w:proofErr w:type="spellStart"/>
      <w:r>
        <w:rPr>
          <w:i/>
          <w:iCs/>
        </w:rPr>
        <w:t>lato</w:t>
      </w:r>
      <w:proofErr w:type="spellEnd"/>
      <w:r>
        <w:t>:</w:t>
      </w:r>
    </w:p>
    <w:p w14:paraId="0E960550" w14:textId="77777777" w:rsidR="00636FF3" w:rsidRDefault="00636FF3">
      <w:pPr>
        <w:ind w:left="720"/>
        <w:jc w:val="both"/>
      </w:pPr>
    </w:p>
    <w:p w14:paraId="2C568D27" w14:textId="2FA8DB0D" w:rsidR="00636FF3" w:rsidRDefault="00103CCD">
      <w:pPr>
        <w:pStyle w:val="ListParagraph"/>
        <w:numPr>
          <w:ilvl w:val="0"/>
          <w:numId w:val="1"/>
        </w:numPr>
        <w:ind w:left="1440"/>
        <w:jc w:val="both"/>
      </w:pPr>
      <w:r>
        <w:t>“</w:t>
      </w:r>
      <w:proofErr w:type="spellStart"/>
      <w:r>
        <w:t>orthovirosphere</w:t>
      </w:r>
      <w:proofErr w:type="spellEnd"/>
      <w:r>
        <w:t xml:space="preserve">”: the part of the virosphere </w:t>
      </w:r>
      <w:r w:rsidR="00EA306B">
        <w:t>represented</w:t>
      </w:r>
      <w:r>
        <w:t xml:space="preserve"> by MGEs considered to be “viruses” per the new operational definition</w:t>
      </w:r>
      <w:r w:rsidR="00704FD9">
        <w:t>; and</w:t>
      </w:r>
    </w:p>
    <w:p w14:paraId="1FFB4148" w14:textId="72B140A6" w:rsidR="00636FF3" w:rsidRDefault="00103CCD" w:rsidP="00FC0FB5">
      <w:pPr>
        <w:pStyle w:val="ListParagraph"/>
        <w:numPr>
          <w:ilvl w:val="0"/>
          <w:numId w:val="1"/>
        </w:numPr>
        <w:ind w:left="1440"/>
        <w:jc w:val="both"/>
      </w:pPr>
      <w:r>
        <w:t>“</w:t>
      </w:r>
      <w:proofErr w:type="spellStart"/>
      <w:r>
        <w:t>perivirosphere</w:t>
      </w:r>
      <w:proofErr w:type="spellEnd"/>
      <w:r>
        <w:t xml:space="preserve">”: the part of the virosphere </w:t>
      </w:r>
      <w:r w:rsidR="00EA306B">
        <w:t>represented</w:t>
      </w:r>
      <w:r>
        <w:t xml:space="preserve"> by MGEs that functionally resemble viruses but do not fulfill the operational definition of viruses (e.g., satellite nucleic acids</w:t>
      </w:r>
      <w:r w:rsidR="00704FD9">
        <w:t>,</w:t>
      </w:r>
      <w:r>
        <w:t xml:space="preserve"> </w:t>
      </w:r>
      <w:proofErr w:type="spellStart"/>
      <w:r>
        <w:t>viroids</w:t>
      </w:r>
      <w:proofErr w:type="spellEnd"/>
      <w:r w:rsidR="007147ED">
        <w:t xml:space="preserve">, </w:t>
      </w:r>
      <w:r>
        <w:t xml:space="preserve">prokaryotic gene transfer agents [GTAs], and MGEs currently classified in taxon </w:t>
      </w:r>
      <w:proofErr w:type="spellStart"/>
      <w:r>
        <w:rPr>
          <w:i/>
          <w:iCs/>
        </w:rPr>
        <w:t>Polydnaviridae</w:t>
      </w:r>
      <w:proofErr w:type="spellEnd"/>
      <w:r>
        <w:t>).</w:t>
      </w:r>
    </w:p>
    <w:p w14:paraId="050422BA" w14:textId="77777777" w:rsidR="00636FF3" w:rsidRDefault="00636FF3">
      <w:pPr>
        <w:jc w:val="both"/>
      </w:pPr>
    </w:p>
    <w:p w14:paraId="0AB4FC8F" w14:textId="6D599917" w:rsidR="00636FF3" w:rsidRPr="00A41352" w:rsidRDefault="00103CCD">
      <w:pPr>
        <w:jc w:val="both"/>
      </w:pPr>
      <w:r>
        <w:t>Consequently, we propose t</w:t>
      </w:r>
      <w:r w:rsidR="009C6744">
        <w:t>he</w:t>
      </w:r>
      <w:r>
        <w:t xml:space="preserve"> chang</w:t>
      </w:r>
      <w:r w:rsidR="009C6744">
        <w:t>ing</w:t>
      </w:r>
      <w:r>
        <w:t xml:space="preserve"> </w:t>
      </w:r>
      <w:r w:rsidR="009C6744">
        <w:t xml:space="preserve">of </w:t>
      </w:r>
      <w:r>
        <w:t xml:space="preserve">ICVCN Rule 1.2 and the respective section in the </w:t>
      </w:r>
      <w:r w:rsidR="00946C49">
        <w:t>s</w:t>
      </w:r>
      <w:r>
        <w:t xml:space="preserve">tatutes to expand </w:t>
      </w:r>
      <w:r w:rsidR="00F825FF">
        <w:t xml:space="preserve">rules currently applied to </w:t>
      </w:r>
      <w:r>
        <w:t>“viruses” and “virus taxa” to all members of the virosphere, and to extend that change to the remainder of the ICVCN.</w:t>
      </w:r>
    </w:p>
    <w:p w14:paraId="13C826AA" w14:textId="77777777" w:rsidR="00636FF3" w:rsidRDefault="00636FF3" w:rsidP="00F46CD8">
      <w:bookmarkStart w:id="2" w:name="_Hlk48067561"/>
      <w:bookmarkStart w:id="3" w:name="_Hlk47460090"/>
      <w:bookmarkEnd w:id="2"/>
      <w:bookmarkEnd w:id="3"/>
    </w:p>
    <w:p w14:paraId="008016D0" w14:textId="5124CDC1" w:rsidR="00636FF3" w:rsidRDefault="00103CCD">
      <w:pPr>
        <w:jc w:val="both"/>
      </w:pPr>
      <w:r>
        <w:t xml:space="preserve">We </w:t>
      </w:r>
      <w:r w:rsidR="00946C49">
        <w:t xml:space="preserve">also </w:t>
      </w:r>
      <w:r>
        <w:t>propose t</w:t>
      </w:r>
      <w:r w:rsidR="00946C49">
        <w:t>he</w:t>
      </w:r>
      <w:r>
        <w:t xml:space="preserve"> expan</w:t>
      </w:r>
      <w:r w:rsidR="00946C49">
        <w:t>sion of</w:t>
      </w:r>
      <w:r>
        <w:t xml:space="preserve"> the ICVCN by </w:t>
      </w:r>
      <w:r w:rsidR="00946C49">
        <w:t xml:space="preserve">adding </w:t>
      </w:r>
      <w:r>
        <w:t>operational definitions of the already ICVCN</w:t>
      </w:r>
      <w:r w:rsidR="00946C49">
        <w:noBreakHyphen/>
      </w:r>
      <w:r>
        <w:t xml:space="preserve">included satellite nucleic acids and </w:t>
      </w:r>
      <w:proofErr w:type="spellStart"/>
      <w:r>
        <w:t>viroids</w:t>
      </w:r>
      <w:proofErr w:type="spellEnd"/>
      <w:r>
        <w:t xml:space="preserve"> and the new groups of </w:t>
      </w:r>
      <w:proofErr w:type="spellStart"/>
      <w:r>
        <w:t>viriforms</w:t>
      </w:r>
      <w:proofErr w:type="spellEnd"/>
      <w:r>
        <w:t xml:space="preserve">: </w:t>
      </w:r>
    </w:p>
    <w:p w14:paraId="4CF7CEE0" w14:textId="77777777" w:rsidR="00636FF3" w:rsidRDefault="00636FF3">
      <w:pPr>
        <w:spacing w:line="360" w:lineRule="auto"/>
        <w:jc w:val="both"/>
        <w:rPr>
          <w:rFonts w:ascii="Helvetica" w:hAnsi="Helvetica" w:cs="Helvetica"/>
          <w:sz w:val="21"/>
          <w:szCs w:val="21"/>
        </w:rPr>
      </w:pPr>
    </w:p>
    <w:p w14:paraId="59C852BF" w14:textId="28DE0D27" w:rsidR="00636FF3" w:rsidRDefault="00103CCD">
      <w:pPr>
        <w:ind w:left="720"/>
        <w:jc w:val="both"/>
        <w:rPr>
          <w:rFonts w:ascii="Helvetica" w:hAnsi="Helvetica" w:cs="Helvetica"/>
          <w:sz w:val="16"/>
          <w:szCs w:val="16"/>
        </w:rPr>
      </w:pPr>
      <w:r>
        <w:rPr>
          <w:rFonts w:ascii="Helvetica" w:hAnsi="Helvetica" w:cs="Helvetica"/>
          <w:sz w:val="16"/>
          <w:szCs w:val="16"/>
        </w:rPr>
        <w:t>“</w:t>
      </w:r>
      <w:bookmarkStart w:id="4" w:name="_Hlk58094433"/>
      <w:proofErr w:type="spellStart"/>
      <w:r w:rsidR="00F43E89" w:rsidRPr="00F43E89">
        <w:rPr>
          <w:rFonts w:ascii="Helvetica" w:hAnsi="Helvetica" w:cs="Helvetica"/>
          <w:sz w:val="16"/>
          <w:szCs w:val="16"/>
        </w:rPr>
        <w:t>Viroids</w:t>
      </w:r>
      <w:proofErr w:type="spellEnd"/>
      <w:r w:rsidR="00F43E89" w:rsidRPr="00F43E89">
        <w:rPr>
          <w:rFonts w:ascii="Helvetica" w:hAnsi="Helvetica" w:cs="Helvetica"/>
          <w:sz w:val="16"/>
          <w:szCs w:val="16"/>
        </w:rPr>
        <w:t xml:space="preserve"> are defined operationally by the ICTV as a type of MGEs that are uncoated, small, circular, single-stranded RNAs that do not encode proteins and do not depend on viruses for transmission, and that replicate autonomously through an RNA-RNA rolling-circle mechanism mediated by host enzymes and, in some cases, by cis-acting hammerhead ribozymes</w:t>
      </w:r>
      <w:r>
        <w:rPr>
          <w:rFonts w:ascii="Helvetica" w:hAnsi="Helvetica" w:cs="Helvetica"/>
          <w:sz w:val="16"/>
          <w:szCs w:val="16"/>
        </w:rPr>
        <w:t xml:space="preserve">; or MGEs that are derived from a viroid in the course of evolution. Any monophyletic group of MGEs that originates from a viroid ancestor </w:t>
      </w:r>
      <w:bookmarkStart w:id="5" w:name="_Hlk56076631"/>
      <w:r>
        <w:rPr>
          <w:rFonts w:ascii="Helvetica" w:hAnsi="Helvetica" w:cs="Helvetica"/>
          <w:sz w:val="16"/>
          <w:szCs w:val="16"/>
        </w:rPr>
        <w:t xml:space="preserve">should be classified as a group of </w:t>
      </w:r>
      <w:proofErr w:type="spellStart"/>
      <w:r>
        <w:rPr>
          <w:rFonts w:ascii="Helvetica" w:hAnsi="Helvetica" w:cs="Helvetica"/>
          <w:sz w:val="16"/>
          <w:szCs w:val="16"/>
        </w:rPr>
        <w:t>viroids</w:t>
      </w:r>
      <w:bookmarkEnd w:id="5"/>
      <w:proofErr w:type="spellEnd"/>
      <w:r w:rsidR="00946C49">
        <w:rPr>
          <w:rFonts w:ascii="Helvetica" w:hAnsi="Helvetica" w:cs="Helvetica"/>
          <w:sz w:val="16"/>
          <w:szCs w:val="16"/>
        </w:rPr>
        <w:t>.</w:t>
      </w:r>
      <w:bookmarkEnd w:id="4"/>
      <w:r>
        <w:rPr>
          <w:rFonts w:ascii="Helvetica" w:hAnsi="Helvetica" w:cs="Helvetica"/>
          <w:sz w:val="16"/>
          <w:szCs w:val="16"/>
        </w:rPr>
        <w:t>”</w:t>
      </w:r>
    </w:p>
    <w:p w14:paraId="751B59DA" w14:textId="25B7572B" w:rsidR="00636FF3" w:rsidRDefault="00636FF3">
      <w:pPr>
        <w:ind w:left="720"/>
        <w:jc w:val="both"/>
        <w:rPr>
          <w:rFonts w:ascii="Helvetica" w:hAnsi="Helvetica" w:cs="Helvetica"/>
          <w:sz w:val="16"/>
          <w:szCs w:val="16"/>
        </w:rPr>
      </w:pPr>
    </w:p>
    <w:p w14:paraId="0597E557" w14:textId="77777777" w:rsidR="00C05606" w:rsidRDefault="00C05606">
      <w:pPr>
        <w:ind w:left="720"/>
        <w:jc w:val="both"/>
        <w:rPr>
          <w:rFonts w:ascii="Helvetica" w:hAnsi="Helvetica" w:cs="Helvetica"/>
          <w:sz w:val="16"/>
          <w:szCs w:val="16"/>
        </w:rPr>
      </w:pPr>
    </w:p>
    <w:p w14:paraId="3552F2B0" w14:textId="53130C0F" w:rsidR="00636FF3" w:rsidRDefault="00103CCD">
      <w:pPr>
        <w:ind w:left="720"/>
        <w:jc w:val="both"/>
        <w:rPr>
          <w:rFonts w:ascii="Helvetica" w:hAnsi="Helvetica" w:cs="Helvetica"/>
          <w:sz w:val="16"/>
          <w:szCs w:val="16"/>
        </w:rPr>
      </w:pPr>
      <w:r>
        <w:rPr>
          <w:rFonts w:ascii="Helvetica" w:hAnsi="Helvetica" w:cs="Helvetica"/>
          <w:sz w:val="16"/>
          <w:szCs w:val="16"/>
        </w:rPr>
        <w:t>“</w:t>
      </w:r>
      <w:bookmarkStart w:id="6" w:name="_Hlk47607127"/>
      <w:bookmarkStart w:id="7" w:name="_Hlk48067642"/>
      <w:r>
        <w:rPr>
          <w:rFonts w:ascii="Helvetica" w:hAnsi="Helvetica" w:cs="Helvetica"/>
          <w:sz w:val="16"/>
          <w:szCs w:val="16"/>
        </w:rPr>
        <w:t>Satellite nucleic acids are defined operationally by the ICTV as a type of non-viroid MGEs, which are dependent on viruses for replication and transmission; or MGEs that are derived from such entities in the course of evolution. Any monophyletic group of MGEs that originates from a satellite nucleic acid ancestor should be classified as a group of satellite nucleic acids</w:t>
      </w:r>
      <w:bookmarkEnd w:id="6"/>
      <w:r>
        <w:rPr>
          <w:rFonts w:ascii="Helvetica" w:hAnsi="Helvetica" w:cs="Helvetica"/>
          <w:sz w:val="16"/>
          <w:szCs w:val="16"/>
        </w:rPr>
        <w:t>.</w:t>
      </w:r>
      <w:bookmarkEnd w:id="7"/>
      <w:r>
        <w:rPr>
          <w:rFonts w:ascii="Helvetica" w:hAnsi="Helvetica" w:cs="Helvetica"/>
          <w:sz w:val="16"/>
          <w:szCs w:val="16"/>
        </w:rPr>
        <w:t>”</w:t>
      </w:r>
    </w:p>
    <w:p w14:paraId="4A351265" w14:textId="2F45F07B" w:rsidR="00636FF3" w:rsidRDefault="00636FF3">
      <w:pPr>
        <w:ind w:left="720"/>
        <w:jc w:val="both"/>
        <w:rPr>
          <w:rFonts w:ascii="Helvetica" w:hAnsi="Helvetica" w:cs="Helvetica"/>
          <w:sz w:val="16"/>
          <w:szCs w:val="16"/>
        </w:rPr>
      </w:pPr>
    </w:p>
    <w:p w14:paraId="2927692A" w14:textId="77777777" w:rsidR="00C05606" w:rsidRDefault="00C05606">
      <w:pPr>
        <w:ind w:left="720"/>
        <w:jc w:val="both"/>
        <w:rPr>
          <w:rFonts w:ascii="Helvetica" w:hAnsi="Helvetica" w:cs="Helvetica"/>
          <w:sz w:val="16"/>
          <w:szCs w:val="16"/>
        </w:rPr>
      </w:pPr>
    </w:p>
    <w:p w14:paraId="710F78F7" w14:textId="4E187143" w:rsidR="00636FF3" w:rsidRDefault="00103CCD">
      <w:pPr>
        <w:ind w:left="720"/>
        <w:jc w:val="both"/>
        <w:rPr>
          <w:rFonts w:ascii="Helvetica" w:hAnsi="Helvetica" w:cs="Helvetica"/>
          <w:sz w:val="16"/>
          <w:szCs w:val="16"/>
        </w:rPr>
      </w:pPr>
      <w:r>
        <w:rPr>
          <w:rFonts w:ascii="Helvetica" w:hAnsi="Helvetica" w:cs="Helvetica"/>
          <w:sz w:val="16"/>
          <w:szCs w:val="16"/>
        </w:rPr>
        <w:t>“</w:t>
      </w:r>
      <w:bookmarkStart w:id="8" w:name="_Hlk47607139"/>
      <w:proofErr w:type="spellStart"/>
      <w:r>
        <w:rPr>
          <w:rFonts w:ascii="Helvetica" w:hAnsi="Helvetica" w:cs="Helvetica"/>
          <w:sz w:val="16"/>
          <w:szCs w:val="16"/>
        </w:rPr>
        <w:t>Viriforms</w:t>
      </w:r>
      <w:proofErr w:type="spellEnd"/>
      <w:r>
        <w:rPr>
          <w:rFonts w:ascii="Helvetica" w:hAnsi="Helvetica" w:cs="Helvetica"/>
          <w:sz w:val="16"/>
          <w:szCs w:val="16"/>
        </w:rPr>
        <w:t xml:space="preserve"> are defined operationally by the ICTV as a type of virus-derived MGEs that have been </w:t>
      </w:r>
      <w:proofErr w:type="spellStart"/>
      <w:r>
        <w:rPr>
          <w:rFonts w:ascii="Helvetica" w:hAnsi="Helvetica" w:cs="Helvetica"/>
          <w:sz w:val="16"/>
          <w:szCs w:val="16"/>
        </w:rPr>
        <w:t>exapted</w:t>
      </w:r>
      <w:proofErr w:type="spellEnd"/>
      <w:r>
        <w:rPr>
          <w:rFonts w:ascii="Helvetica" w:hAnsi="Helvetica" w:cs="Helvetica"/>
          <w:sz w:val="16"/>
          <w:szCs w:val="16"/>
        </w:rPr>
        <w:t xml:space="preserve"> by their organismal (cellular) hosts to fulfill functions important for the host life cycle; or MGEs that are derived from such entities in the course of evolution. Any monophyletic group of MGEs that originates from a </w:t>
      </w:r>
      <w:proofErr w:type="spellStart"/>
      <w:r>
        <w:rPr>
          <w:rFonts w:ascii="Helvetica" w:hAnsi="Helvetica" w:cs="Helvetica"/>
          <w:sz w:val="16"/>
          <w:szCs w:val="16"/>
        </w:rPr>
        <w:t>viriform</w:t>
      </w:r>
      <w:proofErr w:type="spellEnd"/>
      <w:r>
        <w:rPr>
          <w:rFonts w:ascii="Helvetica" w:hAnsi="Helvetica" w:cs="Helvetica"/>
          <w:sz w:val="16"/>
          <w:szCs w:val="16"/>
        </w:rPr>
        <w:t xml:space="preserve"> ancestor should be classified as a group of </w:t>
      </w:r>
      <w:proofErr w:type="spellStart"/>
      <w:r>
        <w:rPr>
          <w:rFonts w:ascii="Helvetica" w:hAnsi="Helvetica" w:cs="Helvetica"/>
          <w:sz w:val="16"/>
          <w:szCs w:val="16"/>
        </w:rPr>
        <w:t>viriforms</w:t>
      </w:r>
      <w:bookmarkEnd w:id="8"/>
      <w:proofErr w:type="spellEnd"/>
      <w:r>
        <w:rPr>
          <w:rFonts w:ascii="Helvetica" w:hAnsi="Helvetica" w:cs="Helvetica"/>
          <w:sz w:val="16"/>
          <w:szCs w:val="16"/>
        </w:rPr>
        <w:t>.</w:t>
      </w:r>
    </w:p>
    <w:p w14:paraId="218A8C2D" w14:textId="77777777" w:rsidR="00C05606" w:rsidRDefault="00C05606">
      <w:pPr>
        <w:ind w:left="720"/>
        <w:jc w:val="both"/>
        <w:rPr>
          <w:rFonts w:ascii="Helvetica" w:hAnsi="Helvetica" w:cs="Helvetica"/>
          <w:color w:val="4472C4" w:themeColor="accent1"/>
          <w:sz w:val="16"/>
          <w:szCs w:val="16"/>
          <w:lang w:val="en"/>
        </w:rPr>
      </w:pPr>
    </w:p>
    <w:p w14:paraId="79A0987C" w14:textId="35ABF95F" w:rsidR="00636FF3" w:rsidRDefault="00103CCD">
      <w:pPr>
        <w:ind w:left="720"/>
        <w:jc w:val="both"/>
        <w:rPr>
          <w:rFonts w:ascii="Helvetica" w:hAnsi="Helvetica" w:cs="Helvetica"/>
          <w:color w:val="4472C4" w:themeColor="accent1"/>
          <w:sz w:val="16"/>
          <w:szCs w:val="16"/>
        </w:rPr>
      </w:pPr>
      <w:r w:rsidRPr="00C05606">
        <w:rPr>
          <w:rFonts w:ascii="Helvetica" w:hAnsi="Helvetica" w:cs="Helvetica"/>
          <w:color w:val="333399"/>
          <w:sz w:val="16"/>
          <w:szCs w:val="16"/>
          <w:lang w:val="en"/>
        </w:rPr>
        <w:t xml:space="preserve">Comment: </w:t>
      </w:r>
      <w:bookmarkStart w:id="9" w:name="_Hlk47607152"/>
      <w:r w:rsidRPr="00C05606">
        <w:rPr>
          <w:rFonts w:ascii="Helvetica" w:hAnsi="Helvetica" w:cs="Helvetica"/>
          <w:color w:val="333399"/>
          <w:sz w:val="16"/>
          <w:szCs w:val="16"/>
          <w:lang w:val="en"/>
        </w:rPr>
        <w:t xml:space="preserve">Gene transfer agents (GTAs) and the MGEs previously classified in the family </w:t>
      </w:r>
      <w:proofErr w:type="spellStart"/>
      <w:r w:rsidRPr="00C05606">
        <w:rPr>
          <w:rFonts w:ascii="Helvetica" w:hAnsi="Helvetica" w:cs="Helvetica"/>
          <w:i/>
          <w:iCs/>
          <w:color w:val="333399"/>
          <w:sz w:val="16"/>
          <w:szCs w:val="16"/>
          <w:lang w:val="en"/>
        </w:rPr>
        <w:t>Polydnaviridae</w:t>
      </w:r>
      <w:proofErr w:type="spellEnd"/>
      <w:r w:rsidRPr="00C05606">
        <w:rPr>
          <w:rFonts w:ascii="Helvetica" w:hAnsi="Helvetica" w:cs="Helvetica"/>
          <w:color w:val="333399"/>
          <w:sz w:val="16"/>
          <w:szCs w:val="16"/>
          <w:lang w:val="en"/>
        </w:rPr>
        <w:t xml:space="preserve"> </w:t>
      </w:r>
      <w:proofErr w:type="gramStart"/>
      <w:r w:rsidRPr="00C05606">
        <w:rPr>
          <w:rFonts w:ascii="Helvetica" w:hAnsi="Helvetica" w:cs="Helvetica"/>
          <w:color w:val="333399"/>
          <w:sz w:val="16"/>
          <w:szCs w:val="16"/>
          <w:lang w:val="en"/>
        </w:rPr>
        <w:t>are considered to be</w:t>
      </w:r>
      <w:proofErr w:type="gramEnd"/>
      <w:r w:rsidRPr="00C05606">
        <w:rPr>
          <w:rFonts w:ascii="Helvetica" w:hAnsi="Helvetica" w:cs="Helvetica"/>
          <w:color w:val="333399"/>
          <w:sz w:val="16"/>
          <w:szCs w:val="16"/>
          <w:lang w:val="en"/>
        </w:rPr>
        <w:t xml:space="preserve"> </w:t>
      </w:r>
      <w:proofErr w:type="spellStart"/>
      <w:r w:rsidRPr="00C05606">
        <w:rPr>
          <w:rFonts w:ascii="Helvetica" w:hAnsi="Helvetica" w:cs="Helvetica"/>
          <w:color w:val="333399"/>
          <w:sz w:val="16"/>
          <w:szCs w:val="16"/>
          <w:lang w:val="en"/>
        </w:rPr>
        <w:t>viriforms</w:t>
      </w:r>
      <w:proofErr w:type="spellEnd"/>
      <w:r w:rsidRPr="00C05606">
        <w:rPr>
          <w:rFonts w:ascii="Helvetica" w:hAnsi="Helvetica" w:cs="Helvetica"/>
          <w:color w:val="333399"/>
          <w:sz w:val="16"/>
          <w:szCs w:val="16"/>
          <w:lang w:val="en"/>
        </w:rPr>
        <w:t xml:space="preserve"> in classification and nomenclature</w:t>
      </w:r>
      <w:bookmarkEnd w:id="9"/>
      <w:r w:rsidRPr="00C05606">
        <w:rPr>
          <w:rFonts w:ascii="Helvetica" w:hAnsi="Helvetica" w:cs="Helvetica"/>
          <w:color w:val="333399"/>
          <w:sz w:val="16"/>
          <w:szCs w:val="16"/>
          <w:lang w:val="en"/>
        </w:rPr>
        <w:t>.</w:t>
      </w:r>
      <w:r w:rsidRPr="00C05606">
        <w:rPr>
          <w:rFonts w:ascii="Helvetica" w:hAnsi="Helvetica" w:cs="Helvetica"/>
          <w:sz w:val="16"/>
          <w:szCs w:val="16"/>
          <w:lang w:val="en"/>
        </w:rPr>
        <w:t>”</w:t>
      </w:r>
    </w:p>
    <w:p w14:paraId="2106B786" w14:textId="77777777" w:rsidR="00636FF3" w:rsidRDefault="00636FF3">
      <w:pPr>
        <w:jc w:val="both"/>
      </w:pPr>
    </w:p>
    <w:p w14:paraId="293CCCF1" w14:textId="77777777" w:rsidR="00636FF3" w:rsidRDefault="00103CCD">
      <w:pPr>
        <w:rPr>
          <w:b/>
          <w:bCs/>
        </w:rPr>
      </w:pPr>
      <w:r>
        <w:br w:type="page"/>
      </w:r>
    </w:p>
    <w:p w14:paraId="252AF4A1" w14:textId="03211C4B" w:rsidR="00562084" w:rsidRDefault="00562084" w:rsidP="00562084">
      <w:pPr>
        <w:rPr>
          <w:b/>
          <w:bCs/>
        </w:rPr>
      </w:pPr>
      <w:r w:rsidRPr="00562084">
        <w:rPr>
          <w:b/>
          <w:bCs/>
        </w:rPr>
        <w:t xml:space="preserve">APPENDIX 1: Proposed </w:t>
      </w:r>
      <w:r w:rsidR="00F50164">
        <w:rPr>
          <w:b/>
          <w:bCs/>
        </w:rPr>
        <w:t>C</w:t>
      </w:r>
      <w:r w:rsidRPr="00562084">
        <w:rPr>
          <w:b/>
          <w:bCs/>
        </w:rPr>
        <w:t>hanges to the ICVCN</w:t>
      </w:r>
    </w:p>
    <w:p w14:paraId="3073494F" w14:textId="51D031DE" w:rsidR="00FC0FB5" w:rsidRDefault="00FC0FB5" w:rsidP="00562084">
      <w:pPr>
        <w:rPr>
          <w:b/>
          <w:bCs/>
        </w:rPr>
      </w:pPr>
    </w:p>
    <w:p w14:paraId="1AAC8112" w14:textId="77777777" w:rsidR="00FC0FB5" w:rsidRPr="00447BF0" w:rsidRDefault="00FC0FB5" w:rsidP="00FC0FB5">
      <w:pPr>
        <w:shd w:val="clear" w:color="auto" w:fill="FFFFFF"/>
        <w:spacing w:before="240" w:after="240" w:line="288" w:lineRule="auto"/>
        <w:outlineLvl w:val="0"/>
        <w:rPr>
          <w:rFonts w:ascii="Helvetica" w:hAnsi="Helvetica"/>
          <w:color w:val="11171A"/>
          <w:kern w:val="2"/>
          <w:sz w:val="59"/>
          <w:lang w:val="en"/>
          <w:rPrChange w:id="10" w:author="Kuhn, Jens (NIH/NIAID) [C]" w:date="2020-12-05T21:11:00Z">
            <w:rPr>
              <w:rFonts w:ascii="Helvetica" w:hAnsi="Helvetica"/>
              <w:color w:val="11171A"/>
              <w:kern w:val="36"/>
              <w:sz w:val="53"/>
              <w:lang w:val="en"/>
            </w:rPr>
          </w:rPrChange>
        </w:rPr>
      </w:pPr>
      <w:r w:rsidRPr="00447BF0">
        <w:rPr>
          <w:rFonts w:ascii="Helvetica" w:hAnsi="Helvetica"/>
          <w:color w:val="11171A"/>
          <w:kern w:val="2"/>
          <w:sz w:val="59"/>
          <w:lang w:val="en"/>
          <w:rPrChange w:id="11" w:author="Kuhn, Jens (NIH/NIAID) [C]" w:date="2020-12-05T21:11:00Z">
            <w:rPr>
              <w:rFonts w:ascii="Helvetica" w:hAnsi="Helvetica"/>
              <w:color w:val="11171A"/>
              <w:kern w:val="36"/>
              <w:sz w:val="53"/>
              <w:lang w:val="en"/>
            </w:rPr>
          </w:rPrChange>
        </w:rPr>
        <w:t>ICTV Code</w:t>
      </w:r>
    </w:p>
    <w:p w14:paraId="66E04CE7" w14:textId="77777777" w:rsidR="00FC0FB5" w:rsidRPr="00562084" w:rsidRDefault="00FC0FB5" w:rsidP="00FC0FB5">
      <w:pPr>
        <w:shd w:val="clear" w:color="auto" w:fill="FFFFFF"/>
        <w:spacing w:before="240" w:after="240" w:line="288" w:lineRule="auto"/>
        <w:outlineLvl w:val="2"/>
        <w:rPr>
          <w:rFonts w:ascii="Helvetica" w:hAnsi="Helvetica"/>
          <w:color w:val="11171A"/>
          <w:sz w:val="42"/>
          <w:lang w:val="en"/>
          <w:rPrChange w:id="12" w:author="Kuhn, Jens (NIH/NIAID) [C]" w:date="2020-12-05T21:11:00Z">
            <w:rPr>
              <w:rFonts w:ascii="Helvetica" w:hAnsi="Helvetica"/>
              <w:color w:val="11171A"/>
              <w:sz w:val="36"/>
              <w:lang w:val="en"/>
            </w:rPr>
          </w:rPrChange>
        </w:rPr>
      </w:pPr>
      <w:r w:rsidRPr="00562084">
        <w:rPr>
          <w:rFonts w:ascii="Helvetica" w:hAnsi="Helvetica"/>
          <w:b/>
          <w:color w:val="11171A"/>
          <w:sz w:val="42"/>
          <w:lang w:val="en"/>
          <w:rPrChange w:id="13" w:author="Kuhn, Jens (NIH/NIAID) [C]" w:date="2020-12-05T21:11:00Z">
            <w:rPr>
              <w:rFonts w:ascii="Helvetica" w:hAnsi="Helvetica"/>
              <w:b/>
              <w:color w:val="11171A"/>
              <w:sz w:val="36"/>
              <w:lang w:val="en"/>
            </w:rPr>
          </w:rPrChange>
        </w:rPr>
        <w:t>The International Code of Virus Classification and Nomenclature</w:t>
      </w:r>
      <w:ins w:id="14" w:author="Kuhn, Jens (NIH/NIAID) [C]" w:date="2020-12-05T21:11:00Z">
        <w:r w:rsidRPr="00562084">
          <w:rPr>
            <w:rFonts w:ascii="Helvetica" w:hAnsi="Helvetica" w:cs="Helvetica"/>
            <w:b/>
            <w:bCs/>
            <w:color w:val="11171A"/>
            <w:sz w:val="42"/>
            <w:szCs w:val="42"/>
            <w:lang w:val="en"/>
          </w:rPr>
          <w:t xml:space="preserve"> (ICVCN)</w:t>
        </w:r>
      </w:ins>
      <w:bookmarkStart w:id="15" w:name="_Hlk46487756"/>
      <w:bookmarkEnd w:id="15"/>
    </w:p>
    <w:p w14:paraId="45F3310E" w14:textId="77777777" w:rsidR="00FC0FB5" w:rsidRPr="005F7EDC" w:rsidRDefault="00FC0FB5" w:rsidP="00FC0FB5">
      <w:pPr>
        <w:shd w:val="clear" w:color="auto" w:fill="FFFFFF"/>
        <w:spacing w:before="240" w:after="240" w:line="288" w:lineRule="auto"/>
        <w:outlineLvl w:val="2"/>
        <w:rPr>
          <w:del w:id="16" w:author="Kuhn, Jens (NIH/NIAID) [C]" w:date="2020-12-05T21:11:00Z"/>
          <w:rFonts w:ascii="Helvetica" w:hAnsi="Helvetica" w:cs="Helvetica"/>
          <w:color w:val="11171A"/>
          <w:sz w:val="36"/>
          <w:szCs w:val="36"/>
          <w:lang w:val="en"/>
        </w:rPr>
      </w:pPr>
      <w:del w:id="17" w:author="Kuhn, Jens (NIH/NIAID) [C]" w:date="2020-12-05T21:11:00Z">
        <w:r w:rsidRPr="005F7EDC">
          <w:rPr>
            <w:rFonts w:ascii="Helvetica" w:hAnsi="Helvetica" w:cs="Helvetica"/>
            <w:b/>
            <w:bCs/>
            <w:color w:val="11171A"/>
            <w:sz w:val="36"/>
            <w:szCs w:val="36"/>
            <w:lang w:val="en"/>
          </w:rPr>
          <w:delText>October 2018</w:delText>
        </w:r>
      </w:del>
    </w:p>
    <w:p w14:paraId="1DADB896" w14:textId="77777777" w:rsidR="00FC0FB5" w:rsidRPr="00E620AE" w:rsidRDefault="00FC0FB5" w:rsidP="00FC0FB5">
      <w:pPr>
        <w:shd w:val="clear" w:color="auto" w:fill="FFFFFF"/>
        <w:spacing w:before="240" w:after="240" w:line="288" w:lineRule="auto"/>
        <w:outlineLvl w:val="2"/>
        <w:rPr>
          <w:ins w:id="18" w:author="Kuhn, Jens (NIH/NIAID) [C]" w:date="2020-12-05T21:11:00Z"/>
          <w:rFonts w:ascii="Helvetica" w:hAnsi="Helvetica" w:cs="Helvetica"/>
          <w:color w:val="11171A"/>
          <w:sz w:val="36"/>
          <w:szCs w:val="36"/>
          <w:lang w:val="en"/>
        </w:rPr>
      </w:pPr>
      <w:ins w:id="19" w:author="Kuhn, Jens (NIH/NIAID) [C]" w:date="2020-12-05T21:11:00Z">
        <w:r w:rsidRPr="00E620AE">
          <w:rPr>
            <w:rFonts w:ascii="Helvetica" w:hAnsi="Helvetica" w:cs="Helvetica"/>
            <w:b/>
            <w:bCs/>
            <w:color w:val="11171A"/>
            <w:sz w:val="36"/>
            <w:szCs w:val="36"/>
            <w:lang w:val="en"/>
          </w:rPr>
          <w:t>December 2020</w:t>
        </w:r>
      </w:ins>
    </w:p>
    <w:p w14:paraId="2C8F0572" w14:textId="77777777" w:rsidR="00FC0FB5" w:rsidRPr="00562084" w:rsidRDefault="00FC0FB5" w:rsidP="00FC0FB5">
      <w:pPr>
        <w:shd w:val="clear" w:color="auto" w:fill="FFFFFF"/>
        <w:spacing w:before="240" w:after="240" w:line="288" w:lineRule="auto"/>
        <w:outlineLvl w:val="3"/>
        <w:rPr>
          <w:rFonts w:ascii="Helvetica" w:hAnsi="Helvetica"/>
          <w:color w:val="11171A"/>
          <w:sz w:val="38"/>
          <w:lang w:val="en"/>
          <w:rPrChange w:id="20" w:author="Kuhn, Jens (NIH/NIAID) [C]" w:date="2020-12-05T21:11:00Z">
            <w:rPr>
              <w:rFonts w:ascii="Helvetica" w:hAnsi="Helvetica"/>
              <w:color w:val="11171A"/>
              <w:sz w:val="27"/>
              <w:lang w:val="en"/>
            </w:rPr>
          </w:rPrChange>
        </w:rPr>
      </w:pPr>
      <w:r w:rsidRPr="00562084">
        <w:rPr>
          <w:rFonts w:ascii="Helvetica" w:hAnsi="Helvetica"/>
          <w:b/>
          <w:color w:val="11171A"/>
          <w:sz w:val="38"/>
          <w:lang w:val="en"/>
          <w:rPrChange w:id="21" w:author="Kuhn, Jens (NIH/NIAID) [C]" w:date="2020-12-05T21:11:00Z">
            <w:rPr>
              <w:rFonts w:ascii="Helvetica" w:hAnsi="Helvetica"/>
              <w:b/>
              <w:color w:val="11171A"/>
              <w:sz w:val="27"/>
              <w:lang w:val="en"/>
            </w:rPr>
          </w:rPrChange>
        </w:rPr>
        <w:t>1. Statutory Basis for the International Committee on Taxonomy of Viruses (ICTV)</w:t>
      </w:r>
    </w:p>
    <w:p w14:paraId="05D0ADAD"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1.1</w:t>
      </w:r>
    </w:p>
    <w:p w14:paraId="31A36F5C"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The International Committee on Taxonomy of Viruses (ICTV) is a committee of the Virology Division of the International Union of Microbiological Societies. ICTV activities are governed by Statutes agreed with the Virology Division.</w:t>
      </w:r>
      <w:del w:id="22" w:author="Kuhn, Jens (NIH/NIAID) [C]" w:date="2020-12-05T21:11:00Z">
        <w:r w:rsidRPr="005F7EDC">
          <w:rPr>
            <w:rFonts w:ascii="Helvetica" w:hAnsi="Helvetica" w:cs="Helvetica"/>
            <w:color w:val="11171A"/>
            <w:sz w:val="21"/>
            <w:szCs w:val="21"/>
            <w:lang w:val="en"/>
          </w:rPr>
          <w:delText> </w:delText>
        </w:r>
      </w:del>
    </w:p>
    <w:p w14:paraId="65F3E806"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1.2</w:t>
      </w:r>
    </w:p>
    <w:p w14:paraId="59191295"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The Statutes define the objectives of the ICTV. These are:</w:t>
      </w:r>
    </w:p>
    <w:p w14:paraId="31EAC741"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bookmarkStart w:id="23" w:name="_Hlk46483440"/>
      <w:r w:rsidRPr="00562084">
        <w:rPr>
          <w:rFonts w:ascii="Helvetica" w:hAnsi="Helvetica" w:cs="Helvetica"/>
          <w:color w:val="11171A"/>
          <w:sz w:val="21"/>
          <w:szCs w:val="21"/>
          <w:lang w:val="en"/>
        </w:rPr>
        <w:t>(</w:t>
      </w:r>
      <w:proofErr w:type="spellStart"/>
      <w:r w:rsidRPr="00562084">
        <w:rPr>
          <w:rFonts w:ascii="Helvetica" w:hAnsi="Helvetica" w:cs="Helvetica"/>
          <w:color w:val="11171A"/>
          <w:sz w:val="21"/>
          <w:szCs w:val="21"/>
          <w:lang w:val="en"/>
        </w:rPr>
        <w:t>i</w:t>
      </w:r>
      <w:proofErr w:type="spellEnd"/>
      <w:r w:rsidRPr="00562084">
        <w:rPr>
          <w:rFonts w:ascii="Helvetica" w:hAnsi="Helvetica" w:cs="Helvetica"/>
          <w:color w:val="11171A"/>
          <w:sz w:val="21"/>
          <w:szCs w:val="21"/>
          <w:lang w:val="en"/>
        </w:rPr>
        <w:t>) to develop an internationally agreed taxonomy for viruses</w:t>
      </w:r>
      <w:del w:id="24" w:author="Kuhn, Jens (NIH/NIAID) [C]" w:date="2020-12-05T21:11:00Z">
        <w:r w:rsidRPr="005F7EDC">
          <w:rPr>
            <w:rFonts w:ascii="Helvetica" w:hAnsi="Helvetica" w:cs="Helvetica"/>
            <w:color w:val="11171A"/>
            <w:sz w:val="21"/>
            <w:szCs w:val="21"/>
            <w:lang w:val="en"/>
          </w:rPr>
          <w:delText>;</w:delText>
        </w:r>
      </w:del>
      <w:ins w:id="25" w:author="Kuhn, Jens (NIH/NIAID) [C]" w:date="2020-12-05T21:11:00Z">
        <w:r w:rsidRPr="00562084">
          <w:rPr>
            <w:rFonts w:ascii="Helvetica" w:hAnsi="Helvetica" w:cs="Helvetica"/>
            <w:color w:val="11171A"/>
            <w:sz w:val="21"/>
            <w:szCs w:val="21"/>
            <w:lang w:val="en"/>
          </w:rPr>
          <w:t xml:space="preserve"> and other mobile genetic elements (MGEs) that are part of the virosphere (hereafter termed: “viruses”);</w:t>
        </w:r>
      </w:ins>
      <w:r w:rsidRPr="00562084">
        <w:rPr>
          <w:rFonts w:ascii="Helvetica" w:hAnsi="Helvetica" w:cs="Helvetica"/>
          <w:color w:val="11171A"/>
          <w:sz w:val="21"/>
          <w:szCs w:val="21"/>
          <w:lang w:val="en"/>
        </w:rPr>
        <w:t xml:space="preserve"> (ii) to develop internationally agreed names for virus taxa; (iii) to communicate taxonomic decisions to the international community of virologists; (iv) to maintain an Index of agreed names of virus taxa.</w:t>
      </w:r>
      <w:bookmarkEnd w:id="23"/>
    </w:p>
    <w:p w14:paraId="16EADC63" w14:textId="77777777" w:rsidR="00FC0FB5" w:rsidRPr="00447BF0" w:rsidRDefault="00FC0FB5" w:rsidP="00FC0FB5">
      <w:pPr>
        <w:shd w:val="clear" w:color="auto" w:fill="FFFFFF"/>
        <w:spacing w:before="360" w:after="360" w:line="360" w:lineRule="atLeast"/>
        <w:rPr>
          <w:rPrChange w:id="26" w:author="Kuhn, Jens (NIH/NIAID) [C]" w:date="2020-12-05T21:11:00Z">
            <w:rPr>
              <w:rFonts w:ascii="Helvetica" w:hAnsi="Helvetica"/>
              <w:color w:val="11171A"/>
              <w:sz w:val="21"/>
              <w:lang w:val="en"/>
            </w:rPr>
          </w:rPrChange>
        </w:rPr>
      </w:pPr>
      <w:r w:rsidRPr="00562084">
        <w:rPr>
          <w:rFonts w:ascii="Helvetica" w:hAnsi="Helvetica" w:cs="Helvetica"/>
          <w:color w:val="333399"/>
          <w:sz w:val="21"/>
          <w:szCs w:val="21"/>
          <w:lang w:val="en"/>
        </w:rPr>
        <w:t xml:space="preserve">Comment: The Index is currently maintained online as the Master Species List, accessible at </w:t>
      </w:r>
      <w:del w:id="27" w:author="Kuhn, Jens (NIH/NIAID) [C]" w:date="2020-12-05T21:11:00Z">
        <w:r>
          <w:fldChar w:fldCharType="begin"/>
        </w:r>
        <w:r>
          <w:delInstrText xml:space="preserve"> HYPERLINK "http://ictv.global/msl" </w:delInstrText>
        </w:r>
        <w:r>
          <w:fldChar w:fldCharType="separate"/>
        </w:r>
        <w:r w:rsidRPr="005F7EDC">
          <w:rPr>
            <w:color w:val="333399"/>
            <w:sz w:val="21"/>
            <w:szCs w:val="21"/>
            <w:lang w:val="en"/>
          </w:rPr>
          <w:delText>http://ictv.global/msl</w:delText>
        </w:r>
        <w:r>
          <w:rPr>
            <w:color w:val="333399"/>
            <w:sz w:val="21"/>
            <w:szCs w:val="21"/>
            <w:lang w:val="en"/>
          </w:rPr>
          <w:fldChar w:fldCharType="end"/>
        </w:r>
      </w:del>
      <w:ins w:id="28" w:author="Kuhn, Jens (NIH/NIAID) [C]" w:date="2020-12-05T21:11:00Z">
        <w:r>
          <w:fldChar w:fldCharType="begin"/>
        </w:r>
        <w:r>
          <w:instrText xml:space="preserve"> HYPERLINK "http://ictv.global/msl" \h </w:instrText>
        </w:r>
        <w:r>
          <w:fldChar w:fldCharType="separate"/>
        </w:r>
        <w:r w:rsidRPr="00562084">
          <w:rPr>
            <w:color w:val="333399"/>
            <w:sz w:val="21"/>
            <w:lang w:val="en"/>
          </w:rPr>
          <w:t>http://ictv.global/msl</w:t>
        </w:r>
        <w:r>
          <w:rPr>
            <w:color w:val="333399"/>
            <w:sz w:val="21"/>
            <w:lang w:val="en"/>
          </w:rPr>
          <w:fldChar w:fldCharType="end"/>
        </w:r>
      </w:ins>
    </w:p>
    <w:p w14:paraId="4B15784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1.3</w:t>
      </w:r>
    </w:p>
    <w:p w14:paraId="11B47CD0"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The Statutes also state that classification and nomenclature will be subject to Rules set out in an International Code. </w:t>
      </w:r>
    </w:p>
    <w:p w14:paraId="5424E771"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del w:id="29" w:author="Kuhn, Jens (NIH/NIAID) [C]" w:date="2020-12-05T21:11:00Z">
        <w:r w:rsidRPr="005F7EDC">
          <w:rPr>
            <w:rFonts w:ascii="Helvetica" w:hAnsi="Helvetica" w:cs="Helvetica"/>
            <w:i/>
            <w:iCs/>
            <w:color w:val="11171A"/>
            <w:sz w:val="21"/>
            <w:szCs w:val="21"/>
            <w:lang w:val="en"/>
          </w:rPr>
          <w:delText> </w:delText>
        </w:r>
      </w:del>
      <w:r w:rsidRPr="00562084">
        <w:rPr>
          <w:rFonts w:ascii="Helvetica" w:hAnsi="Helvetica" w:cs="Helvetica"/>
          <w:color w:val="333399"/>
          <w:sz w:val="21"/>
          <w:szCs w:val="21"/>
          <w:lang w:val="en"/>
        </w:rPr>
        <w:t xml:space="preserve">Comment: Ratified taxonomic changes will be published in Virology Division News Section in </w:t>
      </w:r>
      <w:r w:rsidRPr="00447BF0">
        <w:rPr>
          <w:rFonts w:ascii="Helvetica" w:hAnsi="Helvetica"/>
          <w:i/>
          <w:color w:val="333399"/>
          <w:sz w:val="21"/>
          <w:lang w:val="en"/>
          <w:rPrChange w:id="30" w:author="Kuhn, Jens (NIH/NIAID) [C]" w:date="2020-12-05T21:11:00Z">
            <w:rPr>
              <w:rFonts w:ascii="Helvetica" w:hAnsi="Helvetica"/>
              <w:color w:val="333399"/>
              <w:sz w:val="21"/>
              <w:lang w:val="en"/>
            </w:rPr>
          </w:rPrChange>
        </w:rPr>
        <w:t>Archives of Virology</w:t>
      </w:r>
      <w:r w:rsidRPr="00562084">
        <w:rPr>
          <w:rFonts w:ascii="Helvetica" w:hAnsi="Helvetica" w:cs="Helvetica"/>
          <w:color w:val="333399"/>
          <w:sz w:val="21"/>
          <w:szCs w:val="21"/>
          <w:lang w:val="en"/>
        </w:rPr>
        <w:t>, and in subsequent ICTV Reports. </w:t>
      </w:r>
    </w:p>
    <w:p w14:paraId="26CFB684" w14:textId="77777777" w:rsidR="00FC0FB5" w:rsidRPr="00562084" w:rsidRDefault="00FC0FB5" w:rsidP="00FC0FB5">
      <w:pPr>
        <w:shd w:val="clear" w:color="auto" w:fill="FFFFFF"/>
        <w:spacing w:before="240" w:after="240" w:line="288" w:lineRule="auto"/>
        <w:outlineLvl w:val="3"/>
        <w:rPr>
          <w:rFonts w:ascii="Helvetica" w:hAnsi="Helvetica"/>
          <w:color w:val="11171A"/>
          <w:sz w:val="38"/>
          <w:lang w:val="en"/>
          <w:rPrChange w:id="31" w:author="Kuhn, Jens (NIH/NIAID) [C]" w:date="2020-12-05T21:11:00Z">
            <w:rPr>
              <w:rFonts w:ascii="Helvetica" w:hAnsi="Helvetica"/>
              <w:color w:val="11171A"/>
              <w:sz w:val="27"/>
              <w:lang w:val="en"/>
            </w:rPr>
          </w:rPrChange>
        </w:rPr>
      </w:pPr>
      <w:r w:rsidRPr="00562084">
        <w:rPr>
          <w:rFonts w:ascii="Helvetica" w:hAnsi="Helvetica"/>
          <w:b/>
          <w:color w:val="11171A"/>
          <w:sz w:val="38"/>
          <w:lang w:val="en"/>
          <w:rPrChange w:id="32" w:author="Kuhn, Jens (NIH/NIAID) [C]" w:date="2020-12-05T21:11:00Z">
            <w:rPr>
              <w:rFonts w:ascii="Helvetica" w:hAnsi="Helvetica"/>
              <w:b/>
              <w:color w:val="11171A"/>
              <w:sz w:val="27"/>
              <w:lang w:val="en"/>
            </w:rPr>
          </w:rPrChange>
        </w:rPr>
        <w:t>2. Principles of Nomenclature</w:t>
      </w:r>
    </w:p>
    <w:p w14:paraId="09999EF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2.1</w:t>
      </w:r>
    </w:p>
    <w:p w14:paraId="65749910"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The essential principles of virus nomenclature are:</w:t>
      </w:r>
    </w:p>
    <w:p w14:paraId="4520D626"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w:t>
      </w:r>
      <w:proofErr w:type="spellStart"/>
      <w:r w:rsidRPr="00562084">
        <w:rPr>
          <w:rFonts w:ascii="Helvetica" w:hAnsi="Helvetica" w:cs="Helvetica"/>
          <w:color w:val="11171A"/>
          <w:sz w:val="21"/>
          <w:szCs w:val="21"/>
          <w:lang w:val="en"/>
        </w:rPr>
        <w:t>i</w:t>
      </w:r>
      <w:proofErr w:type="spellEnd"/>
      <w:r w:rsidRPr="00562084">
        <w:rPr>
          <w:rFonts w:ascii="Helvetica" w:hAnsi="Helvetica" w:cs="Helvetica"/>
          <w:color w:val="11171A"/>
          <w:sz w:val="21"/>
          <w:szCs w:val="21"/>
          <w:lang w:val="en"/>
        </w:rPr>
        <w:t>) to aim for stability; (ii) to avoid or reject the use of names which might cause error or confusion; (iii) to avoid the unnecessary creation of names.</w:t>
      </w:r>
    </w:p>
    <w:p w14:paraId="17C459C2"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2.2</w:t>
      </w:r>
    </w:p>
    <w:p w14:paraId="62B414CE"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Nomenclature of </w:t>
      </w:r>
      <w:del w:id="33" w:author="Kuhn, Jens (NIH/NIAID) [C]" w:date="2020-12-05T21:11:00Z">
        <w:r w:rsidRPr="005F7EDC">
          <w:rPr>
            <w:rFonts w:ascii="Helvetica" w:hAnsi="Helvetica" w:cs="Helvetica"/>
            <w:color w:val="11171A"/>
            <w:sz w:val="21"/>
            <w:szCs w:val="21"/>
            <w:lang w:val="en"/>
          </w:rPr>
          <w:delText>viruses</w:delText>
        </w:r>
      </w:del>
      <w:ins w:id="34" w:author="Kuhn, Jens (NIH/NIAID) [C]" w:date="2020-12-05T21:11:00Z">
        <w:r w:rsidRPr="00562084">
          <w:rPr>
            <w:rFonts w:ascii="Helvetica" w:hAnsi="Helvetica" w:cs="Helvetica"/>
            <w:color w:val="11171A"/>
            <w:sz w:val="21"/>
            <w:szCs w:val="21"/>
            <w:lang w:val="en"/>
          </w:rPr>
          <w:t>virus taxa</w:t>
        </w:r>
      </w:ins>
      <w:r w:rsidRPr="00562084">
        <w:rPr>
          <w:rFonts w:ascii="Helvetica" w:hAnsi="Helvetica" w:cs="Helvetica"/>
          <w:color w:val="11171A"/>
          <w:sz w:val="21"/>
          <w:szCs w:val="21"/>
          <w:lang w:val="en"/>
        </w:rPr>
        <w:t xml:space="preserve"> is independent of other biological </w:t>
      </w:r>
      <w:del w:id="35" w:author="Kuhn, Jens (NIH/NIAID) [C]" w:date="2020-12-05T21:11:00Z">
        <w:r w:rsidRPr="005F7EDC">
          <w:rPr>
            <w:rFonts w:ascii="Helvetica" w:hAnsi="Helvetica" w:cs="Helvetica"/>
            <w:color w:val="11171A"/>
            <w:sz w:val="21"/>
            <w:szCs w:val="21"/>
            <w:lang w:val="en"/>
          </w:rPr>
          <w:delText>nomenclature</w:delText>
        </w:r>
      </w:del>
      <w:ins w:id="36" w:author="Kuhn, Jens (NIH/NIAID) [C]" w:date="2020-12-05T21:11:00Z">
        <w:r w:rsidRPr="00562084">
          <w:rPr>
            <w:rFonts w:ascii="Helvetica" w:hAnsi="Helvetica" w:cs="Helvetica"/>
            <w:color w:val="11171A"/>
            <w:sz w:val="21"/>
            <w:szCs w:val="21"/>
            <w:lang w:val="en"/>
          </w:rPr>
          <w:t>nomenclatures</w:t>
        </w:r>
      </w:ins>
      <w:r w:rsidRPr="00562084">
        <w:rPr>
          <w:rFonts w:ascii="Helvetica" w:hAnsi="Helvetica" w:cs="Helvetica"/>
          <w:color w:val="11171A"/>
          <w:sz w:val="21"/>
          <w:szCs w:val="21"/>
          <w:lang w:val="en"/>
        </w:rPr>
        <w:t xml:space="preserve">. Virus taxon nomenclature is recognized as an exception in the proposed International Code of </w:t>
      </w:r>
      <w:proofErr w:type="spellStart"/>
      <w:r w:rsidRPr="00562084">
        <w:rPr>
          <w:rFonts w:ascii="Helvetica" w:hAnsi="Helvetica" w:cs="Helvetica"/>
          <w:color w:val="11171A"/>
          <w:sz w:val="21"/>
          <w:szCs w:val="21"/>
          <w:lang w:val="en"/>
        </w:rPr>
        <w:t>Bionomenclature</w:t>
      </w:r>
      <w:proofErr w:type="spellEnd"/>
      <w:r w:rsidRPr="00562084">
        <w:rPr>
          <w:rFonts w:ascii="Helvetica" w:hAnsi="Helvetica" w:cs="Helvetica"/>
          <w:color w:val="11171A"/>
          <w:sz w:val="21"/>
          <w:szCs w:val="21"/>
          <w:lang w:val="en"/>
        </w:rPr>
        <w:t xml:space="preserve"> (</w:t>
      </w:r>
      <w:proofErr w:type="spellStart"/>
      <w:r w:rsidRPr="00562084">
        <w:rPr>
          <w:rFonts w:ascii="Helvetica" w:hAnsi="Helvetica" w:cs="Helvetica"/>
          <w:color w:val="11171A"/>
          <w:sz w:val="21"/>
          <w:szCs w:val="21"/>
          <w:lang w:val="en"/>
        </w:rPr>
        <w:t>BioCode</w:t>
      </w:r>
      <w:proofErr w:type="spellEnd"/>
      <w:r w:rsidRPr="00562084">
        <w:rPr>
          <w:rFonts w:ascii="Helvetica" w:hAnsi="Helvetica" w:cs="Helvetica"/>
          <w:color w:val="11171A"/>
          <w:sz w:val="21"/>
          <w:szCs w:val="21"/>
          <w:lang w:val="en"/>
        </w:rPr>
        <w:t>).</w:t>
      </w:r>
    </w:p>
    <w:p w14:paraId="318F1EEB"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2.3</w:t>
      </w:r>
    </w:p>
    <w:p w14:paraId="5AA1EF6B"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The primary purpose of naming a taxon is to supply a means of referring to the taxon, rather than to indicate the characters or history of the taxon.</w:t>
      </w:r>
    </w:p>
    <w:p w14:paraId="116AB1BE" w14:textId="77777777" w:rsidR="00FC0FB5" w:rsidRPr="00E537EB" w:rsidRDefault="00FC0FB5" w:rsidP="00FC0FB5">
      <w:pPr>
        <w:shd w:val="clear" w:color="auto" w:fill="FFFFFF"/>
        <w:spacing w:before="360" w:after="360" w:line="360" w:lineRule="atLeast"/>
        <w:rPr>
          <w:ins w:id="37" w:author="Kuhn, Jens (NIH/NIAID) [C]" w:date="2020-12-05T21:11:00Z"/>
          <w:color w:val="333399"/>
        </w:rPr>
      </w:pPr>
      <w:ins w:id="38" w:author="Kuhn, Jens (NIH/NIAID) [C]" w:date="2020-12-05T21:11:00Z">
        <w:r w:rsidRPr="00E537EB">
          <w:rPr>
            <w:rFonts w:ascii="Helvetica" w:hAnsi="Helvetica" w:cs="Helvetica"/>
            <w:color w:val="333399"/>
            <w:sz w:val="21"/>
            <w:szCs w:val="21"/>
            <w:lang w:val="en"/>
          </w:rPr>
          <w:t>Comment: Taxon names are labels and do not need to be changed in case new data seemingly contradict a historical name.</w:t>
        </w:r>
      </w:ins>
    </w:p>
    <w:p w14:paraId="45317FA5"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2.4</w:t>
      </w:r>
    </w:p>
    <w:p w14:paraId="16FAAA92"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The name of a taxon has no official status until it has been approved by the ICTV.</w:t>
      </w:r>
    </w:p>
    <w:p w14:paraId="296E5D69"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w:t>
      </w:r>
      <w:del w:id="39" w:author="Kuhn, Jens (NIH/NIAID) [C]" w:date="2020-12-05T21:11:00Z">
        <w:r w:rsidRPr="005F7EDC">
          <w:rPr>
            <w:rFonts w:ascii="Helvetica" w:hAnsi="Helvetica" w:cs="Helvetica"/>
            <w:color w:val="333399"/>
            <w:sz w:val="21"/>
            <w:szCs w:val="21"/>
            <w:lang w:val="en"/>
          </w:rPr>
          <w:delText>see</w:delText>
        </w:r>
      </w:del>
      <w:ins w:id="40" w:author="Kuhn, Jens (NIH/NIAID) [C]" w:date="2020-12-05T21:11:00Z">
        <w:r>
          <w:rPr>
            <w:rFonts w:ascii="Helvetica" w:hAnsi="Helvetica" w:cs="Helvetica"/>
            <w:color w:val="333399"/>
            <w:sz w:val="21"/>
            <w:szCs w:val="21"/>
            <w:lang w:val="en"/>
          </w:rPr>
          <w:t>S</w:t>
        </w:r>
        <w:r w:rsidRPr="00562084">
          <w:rPr>
            <w:rFonts w:ascii="Helvetica" w:hAnsi="Helvetica" w:cs="Helvetica"/>
            <w:color w:val="333399"/>
            <w:sz w:val="21"/>
            <w:szCs w:val="21"/>
            <w:lang w:val="en"/>
          </w:rPr>
          <w:t>ee</w:t>
        </w:r>
      </w:ins>
      <w:r w:rsidRPr="00562084">
        <w:rPr>
          <w:rFonts w:ascii="Helvetica" w:hAnsi="Helvetica" w:cs="Helvetica"/>
          <w:color w:val="333399"/>
          <w:sz w:val="21"/>
          <w:szCs w:val="21"/>
          <w:lang w:val="en"/>
        </w:rPr>
        <w:t xml:space="preserve"> section 3.7</w:t>
      </w:r>
      <w:ins w:id="41" w:author="Kuhn, Jens (NIH/NIAID) [C]" w:date="2020-12-05T21:11:00Z">
        <w:r w:rsidRPr="00562084">
          <w:rPr>
            <w:rFonts w:ascii="Helvetica" w:hAnsi="Helvetica" w:cs="Helvetica"/>
            <w:color w:val="333399"/>
            <w:sz w:val="21"/>
            <w:szCs w:val="21"/>
            <w:lang w:val="en"/>
          </w:rPr>
          <w:t>.</w:t>
        </w:r>
      </w:ins>
    </w:p>
    <w:p w14:paraId="0A024BBB"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b/>
          <w:bCs/>
          <w:color w:val="11171A"/>
          <w:sz w:val="21"/>
          <w:szCs w:val="21"/>
          <w:lang w:val="en"/>
        </w:rPr>
        <w:t>3. Rules of Classification and Nomenclature</w:t>
      </w:r>
    </w:p>
    <w:p w14:paraId="151FFC75"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b/>
          <w:bCs/>
          <w:color w:val="11171A"/>
          <w:sz w:val="21"/>
          <w:szCs w:val="21"/>
          <w:lang w:val="en"/>
        </w:rPr>
        <w:t>I - General Rules</w:t>
      </w:r>
    </w:p>
    <w:p w14:paraId="0724DED6"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b/>
          <w:bCs/>
          <w:color w:val="11171A"/>
          <w:sz w:val="21"/>
          <w:szCs w:val="21"/>
          <w:u w:val="single"/>
          <w:lang w:val="en"/>
        </w:rPr>
        <w:t>The universal scheme</w:t>
      </w:r>
    </w:p>
    <w:p w14:paraId="2C85726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3.1</w:t>
      </w:r>
    </w:p>
    <w:p w14:paraId="1683089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Virus classification and </w:t>
      </w:r>
      <w:ins w:id="42" w:author="Kuhn, Jens (NIH/NIAID) [C]" w:date="2020-12-05T21:11:00Z">
        <w:r w:rsidRPr="00562084">
          <w:rPr>
            <w:rFonts w:ascii="Helvetica" w:hAnsi="Helvetica" w:cs="Helvetica"/>
            <w:color w:val="11171A"/>
            <w:sz w:val="21"/>
            <w:szCs w:val="21"/>
            <w:lang w:val="en"/>
          </w:rPr>
          <w:t xml:space="preserve">taxon </w:t>
        </w:r>
      </w:ins>
      <w:r w:rsidRPr="00562084">
        <w:rPr>
          <w:rFonts w:ascii="Helvetica" w:hAnsi="Helvetica" w:cs="Helvetica"/>
          <w:color w:val="11171A"/>
          <w:sz w:val="21"/>
          <w:szCs w:val="21"/>
          <w:lang w:val="en"/>
        </w:rPr>
        <w:t xml:space="preserve">nomenclature shall be international and shall be universally applied to all </w:t>
      </w:r>
      <w:del w:id="43" w:author="Kuhn, Jens (NIH/NIAID) [C]" w:date="2020-12-05T21:11:00Z">
        <w:r w:rsidRPr="005F7EDC">
          <w:rPr>
            <w:rFonts w:ascii="Helvetica" w:hAnsi="Helvetica" w:cs="Helvetica"/>
            <w:color w:val="11171A"/>
            <w:sz w:val="21"/>
            <w:szCs w:val="21"/>
            <w:lang w:val="en"/>
          </w:rPr>
          <w:delText>viruses</w:delText>
        </w:r>
      </w:del>
      <w:ins w:id="44" w:author="Kuhn, Jens (NIH/NIAID) [C]" w:date="2020-12-05T21:11:00Z">
        <w:r w:rsidRPr="00562084">
          <w:rPr>
            <w:rFonts w:ascii="Helvetica" w:hAnsi="Helvetica" w:cs="Helvetica"/>
            <w:color w:val="11171A"/>
            <w:sz w:val="21"/>
            <w:szCs w:val="21"/>
            <w:lang w:val="en"/>
          </w:rPr>
          <w:t>classifiable members of the virosphere</w:t>
        </w:r>
      </w:ins>
      <w:r w:rsidRPr="00562084">
        <w:rPr>
          <w:rFonts w:ascii="Helvetica" w:hAnsi="Helvetica" w:cs="Helvetica"/>
          <w:color w:val="11171A"/>
          <w:sz w:val="21"/>
          <w:szCs w:val="21"/>
          <w:lang w:val="en"/>
        </w:rPr>
        <w:t>.</w:t>
      </w:r>
    </w:p>
    <w:p w14:paraId="3BEDC959"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3.2</w:t>
      </w:r>
    </w:p>
    <w:p w14:paraId="2C522729"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The universal virus classification system shall employ the hierarchical levels of realm, </w:t>
      </w:r>
      <w:proofErr w:type="spellStart"/>
      <w:r w:rsidRPr="00562084">
        <w:rPr>
          <w:rFonts w:ascii="Helvetica" w:hAnsi="Helvetica" w:cs="Helvetica"/>
          <w:color w:val="11171A"/>
          <w:sz w:val="21"/>
          <w:szCs w:val="21"/>
          <w:lang w:val="en"/>
        </w:rPr>
        <w:t>subrealm</w:t>
      </w:r>
      <w:proofErr w:type="spellEnd"/>
      <w:r w:rsidRPr="00562084">
        <w:rPr>
          <w:rFonts w:ascii="Helvetica" w:hAnsi="Helvetica" w:cs="Helvetica"/>
          <w:color w:val="11171A"/>
          <w:sz w:val="21"/>
          <w:szCs w:val="21"/>
          <w:lang w:val="en"/>
        </w:rPr>
        <w:t>, kingdom, subkingdom, phylum, subphylum, class, subclass, order, suborder, family, subfamily, genus, subgenus and species.</w:t>
      </w:r>
    </w:p>
    <w:p w14:paraId="66B522D7"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It is not obligatory to use all levels of the taxonomic hierarchy. The primary classification is of viruses </w:t>
      </w:r>
      <w:ins w:id="45" w:author="Kuhn, Jens (NIH/NIAID) [C]" w:date="2020-12-05T21:11:00Z">
        <w:r w:rsidRPr="00562084">
          <w:rPr>
            <w:rFonts w:ascii="Helvetica" w:hAnsi="Helvetica" w:cs="Helvetica"/>
            <w:color w:val="333399"/>
            <w:sz w:val="21"/>
            <w:szCs w:val="21"/>
            <w:lang w:val="en"/>
          </w:rPr>
          <w:t xml:space="preserve">and other MGEs </w:t>
        </w:r>
      </w:ins>
      <w:r w:rsidRPr="00562084">
        <w:rPr>
          <w:rFonts w:ascii="Helvetica" w:hAnsi="Helvetica" w:cs="Helvetica"/>
          <w:color w:val="333399"/>
          <w:sz w:val="21"/>
          <w:szCs w:val="21"/>
          <w:lang w:val="en"/>
        </w:rPr>
        <w:t>into species that are assigned to genera. When justified, it is customary to assign lower-level taxa within the applicable higher-</w:t>
      </w:r>
      <w:del w:id="46" w:author="Kuhn, Jens (NIH/NIAID) [C]" w:date="2020-12-05T21:11:00Z">
        <w:r w:rsidRPr="005F7EDC">
          <w:rPr>
            <w:rFonts w:ascii="Helvetica" w:hAnsi="Helvetica" w:cs="Helvetica"/>
            <w:color w:val="333399"/>
            <w:sz w:val="21"/>
            <w:szCs w:val="21"/>
            <w:lang w:val="en"/>
          </w:rPr>
          <w:delText>level</w:delText>
        </w:r>
      </w:del>
      <w:ins w:id="47" w:author="Kuhn, Jens (NIH/NIAID) [C]" w:date="2020-12-05T21:11:00Z">
        <w:r w:rsidRPr="00562084">
          <w:rPr>
            <w:rFonts w:ascii="Helvetica" w:hAnsi="Helvetica" w:cs="Helvetica"/>
            <w:color w:val="333399"/>
            <w:sz w:val="21"/>
            <w:szCs w:val="21"/>
            <w:lang w:val="en"/>
          </w:rPr>
          <w:t>rank</w:t>
        </w:r>
      </w:ins>
      <w:r w:rsidRPr="00562084">
        <w:rPr>
          <w:rFonts w:ascii="Helvetica" w:hAnsi="Helvetica" w:cs="Helvetica"/>
          <w:color w:val="333399"/>
          <w:sz w:val="21"/>
          <w:szCs w:val="21"/>
          <w:lang w:val="en"/>
        </w:rPr>
        <w:t xml:space="preserve"> taxa.</w:t>
      </w:r>
    </w:p>
    <w:p w14:paraId="4E066EDE"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An example of the classification of a positive-sense RNA virus is:</w:t>
      </w:r>
      <w:ins w:id="48" w:author="Kuhn, Jens (NIH/NIAID) [C]" w:date="2020-12-05T21:11:00Z">
        <w:r w:rsidRPr="00562084">
          <w:rPr>
            <w:rFonts w:ascii="Helvetica" w:hAnsi="Helvetica" w:cs="Helvetica"/>
            <w:color w:val="333399"/>
            <w:sz w:val="21"/>
            <w:szCs w:val="21"/>
            <w:lang w:val="en"/>
          </w:rPr>
          <w:t xml:space="preserve"> gill-associated virus (GAV);</w:t>
        </w:r>
      </w:ins>
      <w:r w:rsidRPr="00562084">
        <w:rPr>
          <w:rFonts w:ascii="Helvetica" w:hAnsi="Helvetica" w:cs="Helvetica"/>
          <w:color w:val="333399"/>
          <w:sz w:val="21"/>
          <w:szCs w:val="21"/>
          <w:lang w:val="en"/>
        </w:rPr>
        <w:t xml:space="preserve"> species </w:t>
      </w:r>
      <w:r w:rsidRPr="00562084">
        <w:rPr>
          <w:rFonts w:ascii="Helvetica" w:hAnsi="Helvetica" w:cs="Helvetica"/>
          <w:i/>
          <w:iCs/>
          <w:color w:val="333399"/>
          <w:sz w:val="21"/>
          <w:szCs w:val="21"/>
          <w:lang w:val="en"/>
        </w:rPr>
        <w:t>Gill-associated virus</w:t>
      </w:r>
      <w:r w:rsidRPr="00562084">
        <w:rPr>
          <w:rFonts w:ascii="Helvetica" w:hAnsi="Helvetica" w:cs="Helvetica"/>
          <w:color w:val="333399"/>
          <w:sz w:val="21"/>
          <w:szCs w:val="21"/>
          <w:lang w:val="en"/>
        </w:rPr>
        <w:t xml:space="preserve">; subgenus </w:t>
      </w:r>
      <w:proofErr w:type="spellStart"/>
      <w:r w:rsidRPr="00562084">
        <w:rPr>
          <w:rFonts w:ascii="Helvetica" w:hAnsi="Helvetica" w:cs="Helvetica"/>
          <w:i/>
          <w:iCs/>
          <w:color w:val="333399"/>
          <w:sz w:val="21"/>
          <w:szCs w:val="21"/>
          <w:lang w:val="en"/>
        </w:rPr>
        <w:t>Tipravirus</w:t>
      </w:r>
      <w:proofErr w:type="spellEnd"/>
      <w:r w:rsidRPr="00562084">
        <w:rPr>
          <w:rFonts w:ascii="Helvetica" w:hAnsi="Helvetica" w:cs="Helvetica"/>
          <w:color w:val="333399"/>
          <w:sz w:val="21"/>
          <w:szCs w:val="21"/>
          <w:lang w:val="en"/>
        </w:rPr>
        <w:t xml:space="preserve">; genus </w:t>
      </w:r>
      <w:proofErr w:type="spellStart"/>
      <w:r w:rsidRPr="00562084">
        <w:rPr>
          <w:rFonts w:ascii="Helvetica" w:hAnsi="Helvetica" w:cs="Helvetica"/>
          <w:i/>
          <w:iCs/>
          <w:color w:val="333399"/>
          <w:sz w:val="21"/>
          <w:szCs w:val="21"/>
          <w:lang w:val="en"/>
        </w:rPr>
        <w:t>Okavirus</w:t>
      </w:r>
      <w:proofErr w:type="spellEnd"/>
      <w:r w:rsidRPr="00562084">
        <w:rPr>
          <w:rFonts w:ascii="Helvetica" w:hAnsi="Helvetica" w:cs="Helvetica"/>
          <w:color w:val="333399"/>
          <w:sz w:val="21"/>
          <w:szCs w:val="21"/>
          <w:lang w:val="en"/>
        </w:rPr>
        <w:t xml:space="preserve">; subfamily </w:t>
      </w:r>
      <w:proofErr w:type="spellStart"/>
      <w:r w:rsidRPr="00562084">
        <w:rPr>
          <w:rFonts w:ascii="Helvetica" w:hAnsi="Helvetica" w:cs="Helvetica"/>
          <w:i/>
          <w:iCs/>
          <w:color w:val="333399"/>
          <w:sz w:val="21"/>
          <w:szCs w:val="21"/>
          <w:lang w:val="en"/>
        </w:rPr>
        <w:t>Okanivirinae</w:t>
      </w:r>
      <w:proofErr w:type="spellEnd"/>
      <w:r w:rsidRPr="00562084">
        <w:rPr>
          <w:rFonts w:ascii="Helvetica" w:hAnsi="Helvetica" w:cs="Helvetica"/>
          <w:color w:val="333399"/>
          <w:sz w:val="21"/>
          <w:szCs w:val="21"/>
          <w:lang w:val="en"/>
        </w:rPr>
        <w:t xml:space="preserve">; family </w:t>
      </w:r>
      <w:proofErr w:type="spellStart"/>
      <w:r w:rsidRPr="00562084">
        <w:rPr>
          <w:rFonts w:ascii="Helvetica" w:hAnsi="Helvetica" w:cs="Helvetica"/>
          <w:i/>
          <w:iCs/>
          <w:color w:val="333399"/>
          <w:sz w:val="21"/>
          <w:szCs w:val="21"/>
          <w:lang w:val="en"/>
        </w:rPr>
        <w:t>Roniviridae</w:t>
      </w:r>
      <w:proofErr w:type="spellEnd"/>
      <w:r w:rsidRPr="00562084">
        <w:rPr>
          <w:rFonts w:ascii="Helvetica" w:hAnsi="Helvetica" w:cs="Helvetica"/>
          <w:color w:val="333399"/>
          <w:sz w:val="21"/>
          <w:szCs w:val="21"/>
          <w:lang w:val="en"/>
        </w:rPr>
        <w:t xml:space="preserve">; suborder </w:t>
      </w:r>
      <w:del w:id="49" w:author="Kuhn, Jens (NIH/NIAID) [C]" w:date="2020-12-05T21:11:00Z">
        <w:r w:rsidRPr="005F7EDC">
          <w:rPr>
            <w:rFonts w:ascii="Helvetica" w:hAnsi="Helvetica" w:cs="Helvetica"/>
            <w:i/>
            <w:iCs/>
            <w:color w:val="333399"/>
            <w:sz w:val="21"/>
            <w:szCs w:val="21"/>
            <w:lang w:val="en"/>
          </w:rPr>
          <w:delText>Ronidivirineae</w:delText>
        </w:r>
      </w:del>
      <w:proofErr w:type="spellStart"/>
      <w:ins w:id="50" w:author="Kuhn, Jens (NIH/NIAID) [C]" w:date="2020-12-05T21:11:00Z">
        <w:r w:rsidRPr="00562084">
          <w:rPr>
            <w:rFonts w:ascii="Helvetica" w:hAnsi="Helvetica" w:cs="Helvetica"/>
            <w:i/>
            <w:iCs/>
            <w:color w:val="333399"/>
            <w:sz w:val="21"/>
            <w:szCs w:val="21"/>
            <w:lang w:val="en"/>
          </w:rPr>
          <w:t>Ronidovirineae</w:t>
        </w:r>
      </w:ins>
      <w:proofErr w:type="spellEnd"/>
      <w:r w:rsidRPr="00562084">
        <w:rPr>
          <w:rFonts w:ascii="Helvetica" w:hAnsi="Helvetica" w:cs="Helvetica"/>
          <w:color w:val="333399"/>
          <w:sz w:val="21"/>
          <w:szCs w:val="21"/>
          <w:lang w:val="en"/>
        </w:rPr>
        <w:t xml:space="preserve">; order </w:t>
      </w:r>
      <w:proofErr w:type="spellStart"/>
      <w:r w:rsidRPr="00562084">
        <w:rPr>
          <w:rFonts w:ascii="Helvetica" w:hAnsi="Helvetica" w:cs="Helvetica"/>
          <w:i/>
          <w:iCs/>
          <w:color w:val="333399"/>
          <w:sz w:val="21"/>
          <w:szCs w:val="21"/>
          <w:lang w:val="en"/>
        </w:rPr>
        <w:t>Nidovirales</w:t>
      </w:r>
      <w:proofErr w:type="spellEnd"/>
      <w:ins w:id="51" w:author="Kuhn, Jens (NIH/NIAID) [C]" w:date="2020-12-05T21:11:00Z">
        <w:r w:rsidRPr="00562084">
          <w:rPr>
            <w:rFonts w:ascii="Helvetica" w:hAnsi="Helvetica" w:cs="Helvetica"/>
            <w:color w:val="333399"/>
            <w:sz w:val="21"/>
            <w:szCs w:val="21"/>
            <w:lang w:val="en"/>
          </w:rPr>
          <w:t xml:space="preserve">; class </w:t>
        </w:r>
        <w:proofErr w:type="spellStart"/>
        <w:r w:rsidRPr="00562084">
          <w:rPr>
            <w:rFonts w:ascii="Helvetica" w:hAnsi="Helvetica" w:cs="Helvetica"/>
            <w:i/>
            <w:iCs/>
            <w:color w:val="333399"/>
            <w:sz w:val="21"/>
            <w:szCs w:val="21"/>
            <w:lang w:val="en"/>
          </w:rPr>
          <w:t>Pisoniviricetes</w:t>
        </w:r>
        <w:proofErr w:type="spellEnd"/>
        <w:r w:rsidRPr="00562084">
          <w:rPr>
            <w:rFonts w:ascii="Helvetica" w:hAnsi="Helvetica" w:cs="Helvetica"/>
            <w:color w:val="333399"/>
            <w:sz w:val="21"/>
            <w:szCs w:val="21"/>
            <w:lang w:val="en"/>
          </w:rPr>
          <w:t xml:space="preserve">; phylum </w:t>
        </w:r>
        <w:proofErr w:type="spellStart"/>
        <w:r w:rsidRPr="00562084">
          <w:rPr>
            <w:rFonts w:ascii="Helvetica" w:hAnsi="Helvetica" w:cs="Helvetica"/>
            <w:i/>
            <w:iCs/>
            <w:color w:val="333399"/>
            <w:sz w:val="21"/>
            <w:szCs w:val="21"/>
            <w:lang w:val="en"/>
          </w:rPr>
          <w:t>Pisuviricota</w:t>
        </w:r>
        <w:proofErr w:type="spellEnd"/>
        <w:r w:rsidRPr="00562084">
          <w:rPr>
            <w:rFonts w:ascii="Helvetica" w:hAnsi="Helvetica" w:cs="Helvetica"/>
            <w:color w:val="333399"/>
            <w:sz w:val="21"/>
            <w:szCs w:val="21"/>
            <w:lang w:val="en"/>
          </w:rPr>
          <w:t xml:space="preserve">; kingdom </w:t>
        </w:r>
        <w:proofErr w:type="spellStart"/>
        <w:r w:rsidRPr="00562084">
          <w:rPr>
            <w:rFonts w:ascii="Helvetica" w:hAnsi="Helvetica" w:cs="Helvetica"/>
            <w:i/>
            <w:iCs/>
            <w:color w:val="333399"/>
            <w:sz w:val="21"/>
            <w:szCs w:val="21"/>
            <w:lang w:val="en"/>
          </w:rPr>
          <w:t>Orthornavirae</w:t>
        </w:r>
        <w:proofErr w:type="spellEnd"/>
        <w:r w:rsidRPr="00562084">
          <w:rPr>
            <w:rFonts w:ascii="Helvetica" w:hAnsi="Helvetica" w:cs="Helvetica"/>
            <w:color w:val="333399"/>
            <w:sz w:val="21"/>
            <w:szCs w:val="21"/>
            <w:lang w:val="en"/>
          </w:rPr>
          <w:t xml:space="preserve">; realm </w:t>
        </w:r>
        <w:proofErr w:type="spellStart"/>
        <w:r w:rsidRPr="00562084">
          <w:rPr>
            <w:rFonts w:ascii="Helvetica" w:hAnsi="Helvetica" w:cs="Helvetica"/>
            <w:i/>
            <w:iCs/>
            <w:color w:val="333399"/>
            <w:sz w:val="21"/>
            <w:szCs w:val="21"/>
            <w:lang w:val="en"/>
          </w:rPr>
          <w:t>Riboviria</w:t>
        </w:r>
      </w:ins>
      <w:proofErr w:type="spellEnd"/>
      <w:r w:rsidRPr="00562084">
        <w:rPr>
          <w:rFonts w:ascii="Helvetica" w:hAnsi="Helvetica" w:cs="Helvetica"/>
          <w:color w:val="333399"/>
          <w:sz w:val="21"/>
          <w:szCs w:val="21"/>
          <w:lang w:val="en"/>
        </w:rPr>
        <w:t>.</w:t>
      </w:r>
    </w:p>
    <w:p w14:paraId="67D80F8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b/>
          <w:bCs/>
          <w:color w:val="11171A"/>
          <w:sz w:val="21"/>
          <w:szCs w:val="21"/>
          <w:u w:val="single"/>
          <w:lang w:val="en"/>
        </w:rPr>
        <w:t>Scope of the classification</w:t>
      </w:r>
    </w:p>
    <w:p w14:paraId="66D9199E" w14:textId="77777777" w:rsidR="00FC0FB5" w:rsidRPr="00447BF0" w:rsidRDefault="00FC0FB5" w:rsidP="00FC0FB5">
      <w:pPr>
        <w:shd w:val="clear" w:color="auto" w:fill="FFFFFF"/>
        <w:spacing w:before="360" w:after="360" w:line="360" w:lineRule="atLeast"/>
        <w:rPr>
          <w:rFonts w:ascii="Helvetica" w:hAnsi="Helvetica"/>
          <w:sz w:val="21"/>
          <w:rPrChange w:id="52" w:author="Kuhn, Jens (NIH/NIAID) [C]" w:date="2020-12-05T21:11:00Z">
            <w:rPr>
              <w:rFonts w:ascii="Helvetica" w:hAnsi="Helvetica"/>
              <w:color w:val="11171A"/>
              <w:sz w:val="21"/>
              <w:lang w:val="en"/>
            </w:rPr>
          </w:rPrChange>
        </w:rPr>
      </w:pPr>
      <w:r w:rsidRPr="00562084">
        <w:rPr>
          <w:rFonts w:ascii="Helvetica" w:hAnsi="Helvetica" w:cs="Helvetica"/>
          <w:color w:val="11171A"/>
          <w:sz w:val="21"/>
          <w:szCs w:val="21"/>
          <w:lang w:val="en"/>
        </w:rPr>
        <w:t>3.3</w:t>
      </w:r>
      <w:ins w:id="53" w:author="Kuhn, Jens (NIH/NIAID) [C]" w:date="2020-12-05T21:11:00Z">
        <w:r w:rsidRPr="00562084">
          <w:rPr>
            <w:rFonts w:ascii="Helvetica" w:hAnsi="Helvetica" w:cs="Helvetica"/>
            <w:color w:val="11171A"/>
            <w:sz w:val="21"/>
            <w:szCs w:val="21"/>
            <w:lang w:val="en"/>
          </w:rPr>
          <w:t>.</w:t>
        </w:r>
      </w:ins>
    </w:p>
    <w:p w14:paraId="31B89F3C" w14:textId="77777777" w:rsidR="00FC0FB5" w:rsidRPr="00704FD9" w:rsidRDefault="00FC0FB5" w:rsidP="00FC0FB5">
      <w:pPr>
        <w:spacing w:line="360" w:lineRule="auto"/>
        <w:rPr>
          <w:ins w:id="54" w:author="Kuhn, Jens (NIH/NIAID) [C]" w:date="2020-12-05T21:11:00Z"/>
          <w:rFonts w:ascii="Helvetica" w:hAnsi="Helvetica" w:cs="Helvetica"/>
          <w:sz w:val="21"/>
          <w:szCs w:val="21"/>
        </w:rPr>
      </w:pPr>
      <w:ins w:id="55" w:author="Kuhn, Jens (NIH/NIAID) [C]" w:date="2020-12-05T21:11:00Z">
        <w:r w:rsidRPr="00704FD9">
          <w:rPr>
            <w:rFonts w:ascii="Helvetica" w:hAnsi="Helvetica" w:cs="Helvetica"/>
            <w:sz w:val="21"/>
            <w:szCs w:val="21"/>
          </w:rPr>
          <w:t xml:space="preserve">The ICTV is responsible for the classification of members of the virosphere. Members of the virosphere include selfish genetic elements, which are replicons that are subject to selective pressures mostly independent of other replicons and hence have distinct evolutionary histories but depend on cellular hosts for energy and chemical building blocks. The relationship between selfish genetic elements and hosts spans the spectrum from mutualism to aggressive parasitism. Typically, MGEs are selfish genetic elements that move between hosts and/or change their integration sites in host genomes. MGEs are distributed among viruses </w:t>
        </w:r>
        <w:proofErr w:type="spellStart"/>
        <w:r w:rsidRPr="00704FD9">
          <w:rPr>
            <w:rFonts w:ascii="Helvetica" w:hAnsi="Helvetica" w:cs="Helvetica"/>
            <w:i/>
            <w:iCs/>
            <w:sz w:val="21"/>
            <w:szCs w:val="21"/>
          </w:rPr>
          <w:t>sensu</w:t>
        </w:r>
        <w:proofErr w:type="spellEnd"/>
        <w:r w:rsidRPr="00704FD9">
          <w:rPr>
            <w:rFonts w:ascii="Helvetica" w:hAnsi="Helvetica" w:cs="Helvetica"/>
            <w:i/>
            <w:iCs/>
            <w:sz w:val="21"/>
            <w:szCs w:val="21"/>
          </w:rPr>
          <w:t xml:space="preserve"> </w:t>
        </w:r>
        <w:proofErr w:type="spellStart"/>
        <w:r w:rsidRPr="00704FD9">
          <w:rPr>
            <w:rFonts w:ascii="Helvetica" w:hAnsi="Helvetica" w:cs="Helvetica"/>
            <w:i/>
            <w:iCs/>
            <w:sz w:val="21"/>
            <w:szCs w:val="21"/>
          </w:rPr>
          <w:t>stricto</w:t>
        </w:r>
        <w:proofErr w:type="spellEnd"/>
        <w:r>
          <w:rPr>
            <w:rFonts w:ascii="Helvetica" w:hAnsi="Helvetica" w:cs="Helvetica"/>
            <w:i/>
            <w:iCs/>
            <w:sz w:val="21"/>
            <w:szCs w:val="21"/>
          </w:rPr>
          <w:t xml:space="preserve"> </w:t>
        </w:r>
        <w:r w:rsidRPr="00704FD9">
          <w:rPr>
            <w:rFonts w:ascii="Helvetica" w:hAnsi="Helvetica" w:cs="Helvetica"/>
            <w:sz w:val="21"/>
            <w:szCs w:val="21"/>
          </w:rPr>
          <w:t xml:space="preserve">and the remaining replicator space of the virosphere (virus-like entities, such as satellite nucleic acids and </w:t>
        </w:r>
        <w:proofErr w:type="spellStart"/>
        <w:r w:rsidRPr="00704FD9">
          <w:rPr>
            <w:rFonts w:ascii="Helvetica" w:hAnsi="Helvetica" w:cs="Helvetica"/>
            <w:sz w:val="21"/>
            <w:szCs w:val="21"/>
          </w:rPr>
          <w:t>viroids</w:t>
        </w:r>
        <w:proofErr w:type="spellEnd"/>
        <w:r>
          <w:rPr>
            <w:rFonts w:ascii="Helvetica" w:hAnsi="Helvetica" w:cs="Helvetica"/>
            <w:sz w:val="21"/>
            <w:szCs w:val="21"/>
          </w:rPr>
          <w:t>,</w:t>
        </w:r>
        <w:r w:rsidRPr="00704FD9">
          <w:rPr>
            <w:rFonts w:ascii="Helvetica" w:hAnsi="Helvetica" w:cs="Helvetica"/>
            <w:sz w:val="21"/>
            <w:szCs w:val="21"/>
          </w:rPr>
          <w:t xml:space="preserve"> and virus-derived elements, such as </w:t>
        </w:r>
        <w:proofErr w:type="spellStart"/>
        <w:r w:rsidRPr="00704FD9">
          <w:rPr>
            <w:rFonts w:ascii="Helvetica" w:hAnsi="Helvetica" w:cs="Helvetica"/>
            <w:sz w:val="21"/>
            <w:szCs w:val="21"/>
          </w:rPr>
          <w:t>viriforms</w:t>
        </w:r>
        <w:proofErr w:type="spellEnd"/>
        <w:r>
          <w:rPr>
            <w:rFonts w:ascii="Helvetica" w:hAnsi="Helvetica" w:cs="Helvetica"/>
            <w:sz w:val="21"/>
            <w:szCs w:val="21"/>
          </w:rPr>
          <w:t>).</w:t>
        </w:r>
      </w:ins>
    </w:p>
    <w:p w14:paraId="12C19CA9" w14:textId="77777777" w:rsidR="00FC0FB5" w:rsidRPr="00562084" w:rsidRDefault="00FC0FB5" w:rsidP="00FC0FB5">
      <w:pPr>
        <w:shd w:val="clear" w:color="auto" w:fill="FFFFFF"/>
        <w:spacing w:before="360" w:after="360" w:line="360" w:lineRule="atLeast"/>
        <w:rPr>
          <w:ins w:id="56" w:author="Kuhn, Jens (NIH/NIAID) [C]" w:date="2020-12-05T21:11:00Z"/>
          <w:rFonts w:ascii="Helvetica" w:hAnsi="Helvetica" w:cs="Helvetica"/>
          <w:color w:val="333399"/>
          <w:sz w:val="21"/>
          <w:szCs w:val="21"/>
          <w:lang w:val="en"/>
        </w:rPr>
      </w:pPr>
      <w:ins w:id="57" w:author="Kuhn, Jens (NIH/NIAID) [C]" w:date="2020-12-05T21:11:00Z">
        <w:r w:rsidRPr="00704FD9">
          <w:rPr>
            <w:rFonts w:ascii="Helvetica" w:hAnsi="Helvetica" w:cs="Helvetica"/>
            <w:color w:val="333399"/>
            <w:sz w:val="21"/>
            <w:szCs w:val="21"/>
            <w:lang w:val="en"/>
          </w:rPr>
          <w:t>Comment: The virosphere and its potential subdivisions reflect conceptual sequence spaces with fuzzy boundaries that are not necessarily evolutionarily defined.</w:t>
        </w:r>
      </w:ins>
    </w:p>
    <w:p w14:paraId="28A3CD66" w14:textId="77777777" w:rsidR="00FC0FB5" w:rsidRPr="00562084" w:rsidRDefault="00FC0FB5" w:rsidP="00FC0FB5">
      <w:pPr>
        <w:shd w:val="clear" w:color="auto" w:fill="FFFFFF"/>
        <w:spacing w:before="360" w:after="360" w:line="360" w:lineRule="atLeast"/>
        <w:rPr>
          <w:ins w:id="58" w:author="Kuhn, Jens (NIH/NIAID) [C]" w:date="2020-12-05T21:11:00Z"/>
          <w:rFonts w:ascii="Helvetica" w:hAnsi="Helvetica" w:cs="Helvetica"/>
          <w:color w:val="11171A"/>
          <w:sz w:val="21"/>
          <w:szCs w:val="21"/>
          <w:lang w:val="en"/>
        </w:rPr>
      </w:pPr>
      <w:ins w:id="59" w:author="Kuhn, Jens (NIH/NIAID) [C]" w:date="2020-12-05T21:11:00Z">
        <w:r>
          <w:rPr>
            <w:rFonts w:ascii="Helvetica" w:hAnsi="Helvetica" w:cs="Helvetica"/>
            <w:color w:val="11171A"/>
            <w:sz w:val="21"/>
            <w:szCs w:val="21"/>
            <w:lang w:val="en"/>
          </w:rPr>
          <w:t>3.3.1</w:t>
        </w:r>
      </w:ins>
    </w:p>
    <w:p w14:paraId="2F0B78E7" w14:textId="77777777" w:rsidR="00FC0FB5" w:rsidRPr="00CA091E" w:rsidRDefault="00FC0FB5" w:rsidP="00FC0FB5">
      <w:pPr>
        <w:spacing w:line="360" w:lineRule="auto"/>
        <w:jc w:val="both"/>
        <w:rPr>
          <w:ins w:id="60" w:author="Kuhn, Jens (NIH/NIAID) [C]" w:date="2020-12-05T21:11:00Z"/>
          <w:rFonts w:ascii="Helvetica" w:hAnsi="Helvetica" w:cs="Helvetica"/>
          <w:sz w:val="21"/>
          <w:szCs w:val="21"/>
        </w:rPr>
      </w:pPr>
      <w:ins w:id="61" w:author="Kuhn, Jens (NIH/NIAID) [C]" w:date="2020-12-05T21:11:00Z">
        <w:r w:rsidRPr="00CA091E">
          <w:rPr>
            <w:rFonts w:ascii="Helvetica" w:hAnsi="Helvetica" w:cs="Helvetica"/>
            <w:sz w:val="21"/>
            <w:szCs w:val="21"/>
          </w:rPr>
          <w:t xml:space="preserve">Viruses </w:t>
        </w:r>
        <w:proofErr w:type="spellStart"/>
        <w:r w:rsidRPr="00CA091E">
          <w:rPr>
            <w:rFonts w:ascii="Helvetica" w:hAnsi="Helvetica" w:cs="Helvetica"/>
            <w:i/>
            <w:iCs/>
            <w:sz w:val="21"/>
            <w:szCs w:val="21"/>
          </w:rPr>
          <w:t>sensu</w:t>
        </w:r>
        <w:proofErr w:type="spellEnd"/>
        <w:r w:rsidRPr="00CA091E">
          <w:rPr>
            <w:rFonts w:ascii="Helvetica" w:hAnsi="Helvetica" w:cs="Helvetica"/>
            <w:i/>
            <w:iCs/>
            <w:sz w:val="21"/>
            <w:szCs w:val="21"/>
          </w:rPr>
          <w:t xml:space="preserve"> </w:t>
        </w:r>
        <w:proofErr w:type="spellStart"/>
        <w:r w:rsidRPr="00CA091E">
          <w:rPr>
            <w:rFonts w:ascii="Helvetica" w:hAnsi="Helvetica" w:cs="Helvetica"/>
            <w:i/>
            <w:iCs/>
            <w:sz w:val="21"/>
            <w:szCs w:val="21"/>
          </w:rPr>
          <w:t>stricto</w:t>
        </w:r>
        <w:proofErr w:type="spellEnd"/>
        <w:r w:rsidRPr="00CA091E">
          <w:rPr>
            <w:rFonts w:ascii="Helvetica" w:hAnsi="Helvetica" w:cs="Helvetica"/>
            <w:sz w:val="21"/>
            <w:szCs w:val="21"/>
          </w:rPr>
          <w:t xml:space="preserve"> are defined operationally by the ICTV as a type of MGEs that encode at least one protein that is a major component of the virion encasing the nucleic acid of the respective MGE and therefore the gene encoding the major virion protein itself; or MGEs that are clearly demonstrable to be members of a line of evolutionary descent  of such major virion protein-encoding entities. Any monophyletic group of MGEs that originates from a virion protein-encoding ancestor should be classified as a group of viruses.</w:t>
        </w:r>
      </w:ins>
    </w:p>
    <w:p w14:paraId="662A0E42" w14:textId="77777777" w:rsidR="00FC0FB5" w:rsidRPr="00CA091E" w:rsidRDefault="00FC0FB5" w:rsidP="00FC0FB5">
      <w:pPr>
        <w:spacing w:line="360" w:lineRule="auto"/>
        <w:rPr>
          <w:ins w:id="62" w:author="Kuhn, Jens (NIH/NIAID) [C]" w:date="2020-12-05T21:11:00Z"/>
          <w:rFonts w:ascii="Helvetica" w:hAnsi="Helvetica" w:cs="Helvetica"/>
          <w:sz w:val="21"/>
          <w:szCs w:val="21"/>
        </w:rPr>
      </w:pPr>
    </w:p>
    <w:p w14:paraId="7671D9BB" w14:textId="77777777" w:rsidR="00FC0FB5" w:rsidRPr="00BC439D" w:rsidRDefault="00FC0FB5" w:rsidP="00FC0FB5">
      <w:pPr>
        <w:spacing w:line="360" w:lineRule="auto"/>
        <w:rPr>
          <w:ins w:id="63" w:author="Kuhn, Jens (NIH/NIAID) [C]" w:date="2020-12-05T21:11:00Z"/>
          <w:rFonts w:ascii="Helvetica" w:hAnsi="Helvetica" w:cs="Helvetica"/>
          <w:color w:val="333399"/>
          <w:sz w:val="21"/>
          <w:szCs w:val="21"/>
        </w:rPr>
      </w:pPr>
      <w:ins w:id="64" w:author="Kuhn, Jens (NIH/NIAID) [C]" w:date="2020-12-05T21:11:00Z">
        <w:r w:rsidRPr="00BC439D">
          <w:rPr>
            <w:rFonts w:ascii="Helvetica" w:hAnsi="Helvetica" w:cs="Helvetica"/>
            <w:color w:val="333399"/>
            <w:sz w:val="21"/>
            <w:szCs w:val="21"/>
            <w:lang w:val="en"/>
          </w:rPr>
          <w:t xml:space="preserve">Comment: Long terminal repeat retrotransposons, phages, </w:t>
        </w:r>
        <w:proofErr w:type="spellStart"/>
        <w:r w:rsidRPr="00BC439D">
          <w:rPr>
            <w:rFonts w:ascii="Helvetica" w:hAnsi="Helvetica" w:cs="Helvetica"/>
            <w:color w:val="333399"/>
            <w:sz w:val="21"/>
            <w:szCs w:val="21"/>
            <w:lang w:val="en"/>
          </w:rPr>
          <w:t>polintons</w:t>
        </w:r>
        <w:proofErr w:type="spellEnd"/>
        <w:r w:rsidRPr="00BC439D">
          <w:rPr>
            <w:rFonts w:ascii="Helvetica" w:hAnsi="Helvetica" w:cs="Helvetica"/>
            <w:color w:val="333399"/>
            <w:sz w:val="21"/>
            <w:szCs w:val="21"/>
            <w:lang w:val="en"/>
          </w:rPr>
          <w:t xml:space="preserve">, satellite viruses, and virophages, as well as capsid-less descendants of RNA viruses, such as agents currently classified in the families </w:t>
        </w:r>
        <w:proofErr w:type="spellStart"/>
        <w:r w:rsidRPr="00BC439D">
          <w:rPr>
            <w:rFonts w:ascii="Helvetica" w:hAnsi="Helvetica" w:cs="Helvetica"/>
            <w:i/>
            <w:iCs/>
            <w:color w:val="333399"/>
            <w:sz w:val="21"/>
            <w:szCs w:val="21"/>
            <w:lang w:val="en"/>
          </w:rPr>
          <w:t>Botourmiaviridae</w:t>
        </w:r>
        <w:proofErr w:type="spellEnd"/>
        <w:r w:rsidRPr="00BC439D">
          <w:rPr>
            <w:rFonts w:ascii="Helvetica" w:hAnsi="Helvetica" w:cs="Helvetica"/>
            <w:color w:val="333399"/>
            <w:sz w:val="21"/>
            <w:szCs w:val="21"/>
            <w:lang w:val="en"/>
          </w:rPr>
          <w:t xml:space="preserve">, </w:t>
        </w:r>
        <w:proofErr w:type="spellStart"/>
        <w:r w:rsidRPr="00BC439D">
          <w:rPr>
            <w:rFonts w:ascii="Helvetica" w:hAnsi="Helvetica" w:cs="Helvetica"/>
            <w:i/>
            <w:iCs/>
            <w:color w:val="333399"/>
            <w:sz w:val="21"/>
            <w:szCs w:val="21"/>
            <w:lang w:val="en"/>
          </w:rPr>
          <w:t>Mitoviridae</w:t>
        </w:r>
        <w:proofErr w:type="spellEnd"/>
        <w:r w:rsidRPr="00BC439D">
          <w:rPr>
            <w:rFonts w:ascii="Helvetica" w:hAnsi="Helvetica" w:cs="Helvetica"/>
            <w:color w:val="333399"/>
            <w:sz w:val="21"/>
            <w:szCs w:val="21"/>
            <w:lang w:val="en"/>
          </w:rPr>
          <w:t xml:space="preserve">, or </w:t>
        </w:r>
        <w:proofErr w:type="spellStart"/>
        <w:r w:rsidRPr="00BC439D">
          <w:rPr>
            <w:rFonts w:ascii="Helvetica" w:hAnsi="Helvetica" w:cs="Helvetica"/>
            <w:i/>
            <w:iCs/>
            <w:color w:val="333399"/>
            <w:sz w:val="21"/>
            <w:szCs w:val="21"/>
            <w:lang w:val="en"/>
          </w:rPr>
          <w:t>Narnaviridae</w:t>
        </w:r>
        <w:proofErr w:type="spellEnd"/>
        <w:r w:rsidRPr="00BC439D">
          <w:rPr>
            <w:rFonts w:ascii="Helvetica" w:hAnsi="Helvetica" w:cs="Helvetica"/>
            <w:color w:val="333399"/>
            <w:sz w:val="21"/>
            <w:szCs w:val="21"/>
            <w:lang w:val="en"/>
          </w:rPr>
          <w:t xml:space="preserve">, are considered to be viruses </w:t>
        </w:r>
        <w:proofErr w:type="spellStart"/>
        <w:r w:rsidRPr="00BC439D">
          <w:rPr>
            <w:rFonts w:ascii="Helvetica" w:hAnsi="Helvetica" w:cs="Helvetica"/>
            <w:i/>
            <w:iCs/>
            <w:color w:val="333399"/>
            <w:sz w:val="21"/>
            <w:szCs w:val="21"/>
            <w:lang w:val="en"/>
          </w:rPr>
          <w:t>sensu</w:t>
        </w:r>
        <w:proofErr w:type="spellEnd"/>
        <w:r w:rsidRPr="00BC439D">
          <w:rPr>
            <w:rFonts w:ascii="Helvetica" w:hAnsi="Helvetica" w:cs="Helvetica"/>
            <w:i/>
            <w:iCs/>
            <w:color w:val="333399"/>
            <w:sz w:val="21"/>
            <w:szCs w:val="21"/>
            <w:lang w:val="en"/>
          </w:rPr>
          <w:t xml:space="preserve"> </w:t>
        </w:r>
        <w:proofErr w:type="spellStart"/>
        <w:r w:rsidRPr="00BC439D">
          <w:rPr>
            <w:rFonts w:ascii="Helvetica" w:hAnsi="Helvetica" w:cs="Helvetica"/>
            <w:i/>
            <w:iCs/>
            <w:color w:val="333399"/>
            <w:sz w:val="21"/>
            <w:szCs w:val="21"/>
            <w:lang w:val="en"/>
          </w:rPr>
          <w:t>stricto</w:t>
        </w:r>
        <w:proofErr w:type="spellEnd"/>
        <w:r w:rsidRPr="00BC439D">
          <w:rPr>
            <w:rFonts w:ascii="Helvetica" w:hAnsi="Helvetica" w:cs="Helvetica"/>
            <w:color w:val="333399"/>
            <w:sz w:val="21"/>
            <w:szCs w:val="21"/>
            <w:lang w:val="en"/>
          </w:rPr>
          <w:t xml:space="preserve"> in classification and nomenclature.</w:t>
        </w:r>
      </w:ins>
    </w:p>
    <w:p w14:paraId="08BAE062" w14:textId="77777777" w:rsidR="00FC0FB5" w:rsidRPr="00CA091E" w:rsidRDefault="00FC0FB5" w:rsidP="00FC0FB5">
      <w:pPr>
        <w:spacing w:line="360" w:lineRule="auto"/>
        <w:rPr>
          <w:ins w:id="65" w:author="Kuhn, Jens (NIH/NIAID) [C]" w:date="2020-12-05T21:11:00Z"/>
          <w:rFonts w:ascii="Helvetica" w:hAnsi="Helvetica" w:cs="Helvetica"/>
          <w:sz w:val="21"/>
          <w:szCs w:val="21"/>
        </w:rPr>
      </w:pPr>
    </w:p>
    <w:p w14:paraId="043ED66A" w14:textId="77777777" w:rsidR="00FC0FB5" w:rsidRPr="00562084" w:rsidRDefault="00FC0FB5" w:rsidP="00FC0FB5">
      <w:pPr>
        <w:shd w:val="clear" w:color="auto" w:fill="FFFFFF"/>
        <w:spacing w:before="360" w:after="360" w:line="360" w:lineRule="atLeast"/>
        <w:rPr>
          <w:ins w:id="66" w:author="Kuhn, Jens (NIH/NIAID) [C]" w:date="2020-12-05T21:11:00Z"/>
          <w:rFonts w:ascii="Helvetica" w:hAnsi="Helvetica" w:cs="Helvetica"/>
          <w:color w:val="11171A"/>
          <w:sz w:val="21"/>
          <w:szCs w:val="21"/>
          <w:lang w:val="en"/>
        </w:rPr>
      </w:pPr>
      <w:ins w:id="67" w:author="Kuhn, Jens (NIH/NIAID) [C]" w:date="2020-12-05T21:11:00Z">
        <w:r>
          <w:rPr>
            <w:rFonts w:ascii="Helvetica" w:hAnsi="Helvetica" w:cs="Helvetica"/>
            <w:color w:val="11171A"/>
            <w:sz w:val="21"/>
            <w:szCs w:val="21"/>
            <w:lang w:val="en"/>
          </w:rPr>
          <w:t>3.3.2</w:t>
        </w:r>
      </w:ins>
    </w:p>
    <w:p w14:paraId="79B44691" w14:textId="69AB5E6B" w:rsidR="00FC0FB5" w:rsidRPr="00CA091E" w:rsidRDefault="00FC0FB5" w:rsidP="00FC0FB5">
      <w:pPr>
        <w:spacing w:line="360" w:lineRule="auto"/>
        <w:rPr>
          <w:ins w:id="68" w:author="Kuhn, Jens (NIH/NIAID) [C]" w:date="2020-12-05T21:11:00Z"/>
          <w:rFonts w:ascii="Helvetica" w:hAnsi="Helvetica"/>
          <w:sz w:val="21"/>
          <w:szCs w:val="21"/>
        </w:rPr>
      </w:pPr>
      <w:proofErr w:type="spellStart"/>
      <w:ins w:id="69" w:author="Kuhn, Jens (NIH/NIAID) [C]" w:date="2020-12-05T21:11:00Z">
        <w:r w:rsidRPr="00CA091E">
          <w:rPr>
            <w:rFonts w:ascii="Helvetica" w:hAnsi="Helvetica" w:cs="Helvetica"/>
            <w:sz w:val="21"/>
            <w:szCs w:val="21"/>
          </w:rPr>
          <w:t>Viroids</w:t>
        </w:r>
        <w:proofErr w:type="spellEnd"/>
        <w:r w:rsidRPr="00CA091E">
          <w:rPr>
            <w:rFonts w:ascii="Helvetica" w:hAnsi="Helvetica" w:cs="Helvetica"/>
            <w:sz w:val="21"/>
            <w:szCs w:val="21"/>
          </w:rPr>
          <w:t xml:space="preserve"> are defined operationally by the ICTV as a type of MGEs that are uncoated, small, circular, single-stranded RNAs that do not encode proteins and do not depend on viruses for transmission, and that replicate autonomously through an RNA-RNA rolling-circle mechanism mediated by host enzymes and, in some cases, by cis-acting hammerhead ribozymes; or MGEs that are derived from a viroid in the course of evolution. Any monophyletic group of MGEs that originates from a viroid ancestor should be classified as a group of </w:t>
        </w:r>
        <w:proofErr w:type="spellStart"/>
        <w:r w:rsidRPr="00CA091E">
          <w:rPr>
            <w:rFonts w:ascii="Helvetica" w:hAnsi="Helvetica" w:cs="Helvetica"/>
            <w:sz w:val="21"/>
            <w:szCs w:val="21"/>
          </w:rPr>
          <w:t>viroids</w:t>
        </w:r>
        <w:proofErr w:type="spellEnd"/>
        <w:r w:rsidRPr="00CA091E">
          <w:rPr>
            <w:rFonts w:ascii="Helvetica" w:hAnsi="Helvetica" w:cs="Helvetica"/>
            <w:sz w:val="21"/>
            <w:szCs w:val="21"/>
          </w:rPr>
          <w:t>.</w:t>
        </w:r>
      </w:ins>
    </w:p>
    <w:p w14:paraId="1404335F" w14:textId="77777777" w:rsidR="00FC0FB5" w:rsidRPr="00562084" w:rsidRDefault="00FC0FB5" w:rsidP="00FC0FB5">
      <w:pPr>
        <w:spacing w:line="360" w:lineRule="auto"/>
        <w:rPr>
          <w:ins w:id="70" w:author="Kuhn, Jens (NIH/NIAID) [C]" w:date="2020-12-05T21:11:00Z"/>
          <w:rFonts w:ascii="Helvetica" w:hAnsi="Helvetica" w:cs="Helvetica"/>
          <w:sz w:val="21"/>
          <w:szCs w:val="21"/>
        </w:rPr>
      </w:pPr>
    </w:p>
    <w:p w14:paraId="00337F62" w14:textId="77777777" w:rsidR="00FC0FB5" w:rsidRPr="00562084" w:rsidRDefault="00FC0FB5" w:rsidP="00FC0FB5">
      <w:pPr>
        <w:shd w:val="clear" w:color="auto" w:fill="FFFFFF"/>
        <w:spacing w:before="360" w:after="360" w:line="360" w:lineRule="atLeast"/>
        <w:rPr>
          <w:ins w:id="71" w:author="Kuhn, Jens (NIH/NIAID) [C]" w:date="2020-12-05T21:11:00Z"/>
          <w:rFonts w:ascii="Helvetica" w:hAnsi="Helvetica" w:cs="Helvetica"/>
          <w:color w:val="11171A"/>
          <w:sz w:val="21"/>
          <w:szCs w:val="21"/>
          <w:lang w:val="en"/>
        </w:rPr>
      </w:pPr>
      <w:ins w:id="72" w:author="Kuhn, Jens (NIH/NIAID) [C]" w:date="2020-12-05T21:11:00Z">
        <w:r>
          <w:rPr>
            <w:rFonts w:ascii="Helvetica" w:hAnsi="Helvetica" w:cs="Helvetica"/>
            <w:color w:val="11171A"/>
            <w:sz w:val="21"/>
            <w:szCs w:val="21"/>
            <w:lang w:val="en"/>
          </w:rPr>
          <w:t>3.3.3</w:t>
        </w:r>
      </w:ins>
    </w:p>
    <w:p w14:paraId="52AA8B19" w14:textId="77777777" w:rsidR="00FC0FB5" w:rsidRDefault="00FC0FB5" w:rsidP="00FC0FB5">
      <w:pPr>
        <w:spacing w:line="360" w:lineRule="auto"/>
        <w:rPr>
          <w:ins w:id="73" w:author="Kuhn, Jens (NIH/NIAID) [C]" w:date="2020-12-05T21:11:00Z"/>
          <w:rFonts w:ascii="Helvetica" w:hAnsi="Helvetica" w:cs="Helvetica"/>
          <w:sz w:val="21"/>
          <w:szCs w:val="21"/>
        </w:rPr>
      </w:pPr>
      <w:ins w:id="74" w:author="Kuhn, Jens (NIH/NIAID) [C]" w:date="2020-12-05T21:11:00Z">
        <w:r w:rsidRPr="00562084">
          <w:rPr>
            <w:rFonts w:ascii="Helvetica" w:hAnsi="Helvetica" w:cs="Helvetica"/>
            <w:sz w:val="21"/>
            <w:szCs w:val="21"/>
          </w:rPr>
          <w:t xml:space="preserve">Satellite nucleic acids are defined operationally by the ICTV as a type of non-viroid MGEs, which are dependent on viruses for replication and transmission; or MGEs that are derived from such entities </w:t>
        </w:r>
        <w:proofErr w:type="gramStart"/>
        <w:r w:rsidRPr="00562084">
          <w:rPr>
            <w:rFonts w:ascii="Helvetica" w:hAnsi="Helvetica" w:cs="Helvetica"/>
            <w:sz w:val="21"/>
            <w:szCs w:val="21"/>
          </w:rPr>
          <w:t>in the course of</w:t>
        </w:r>
        <w:proofErr w:type="gramEnd"/>
        <w:r w:rsidRPr="00562084">
          <w:rPr>
            <w:rFonts w:ascii="Helvetica" w:hAnsi="Helvetica" w:cs="Helvetica"/>
            <w:sz w:val="21"/>
            <w:szCs w:val="21"/>
          </w:rPr>
          <w:t xml:space="preserve"> evolution. Any monophyletic group of MGEs that originates from a satellite nucleic acid ancestor should be classified as a group of satellite nucleic acids.</w:t>
        </w:r>
      </w:ins>
    </w:p>
    <w:p w14:paraId="73A71645" w14:textId="77777777" w:rsidR="00FC0FB5" w:rsidRPr="00562084" w:rsidRDefault="00FC0FB5" w:rsidP="00FC0FB5">
      <w:pPr>
        <w:spacing w:line="360" w:lineRule="auto"/>
        <w:rPr>
          <w:ins w:id="75" w:author="Kuhn, Jens (NIH/NIAID) [C]" w:date="2020-12-05T21:11:00Z"/>
          <w:rFonts w:ascii="Helvetica" w:hAnsi="Helvetica" w:cs="Helvetica"/>
          <w:sz w:val="21"/>
          <w:szCs w:val="21"/>
        </w:rPr>
      </w:pPr>
    </w:p>
    <w:p w14:paraId="6C0E5BA3" w14:textId="77777777" w:rsidR="00FC0FB5" w:rsidRPr="00562084" w:rsidRDefault="00FC0FB5" w:rsidP="00FC0FB5">
      <w:pPr>
        <w:shd w:val="clear" w:color="auto" w:fill="FFFFFF"/>
        <w:spacing w:before="360" w:after="360" w:line="360" w:lineRule="atLeast"/>
        <w:rPr>
          <w:ins w:id="76" w:author="Kuhn, Jens (NIH/NIAID) [C]" w:date="2020-12-05T21:11:00Z"/>
          <w:rFonts w:ascii="Helvetica" w:hAnsi="Helvetica" w:cs="Helvetica"/>
          <w:color w:val="11171A"/>
          <w:sz w:val="21"/>
          <w:szCs w:val="21"/>
          <w:lang w:val="en"/>
        </w:rPr>
      </w:pPr>
      <w:ins w:id="77" w:author="Kuhn, Jens (NIH/NIAID) [C]" w:date="2020-12-05T21:11:00Z">
        <w:r>
          <w:rPr>
            <w:rFonts w:ascii="Helvetica" w:hAnsi="Helvetica" w:cs="Helvetica"/>
            <w:color w:val="11171A"/>
            <w:sz w:val="21"/>
            <w:szCs w:val="21"/>
            <w:lang w:val="en"/>
          </w:rPr>
          <w:t>3.3.4</w:t>
        </w:r>
      </w:ins>
    </w:p>
    <w:p w14:paraId="7DDE5EBE" w14:textId="77777777" w:rsidR="00FC0FB5" w:rsidRPr="00562084" w:rsidRDefault="00FC0FB5" w:rsidP="00FC0FB5">
      <w:pPr>
        <w:spacing w:line="360" w:lineRule="auto"/>
        <w:rPr>
          <w:ins w:id="78" w:author="Kuhn, Jens (NIH/NIAID) [C]" w:date="2020-12-05T21:11:00Z"/>
          <w:rFonts w:ascii="Helvetica" w:hAnsi="Helvetica" w:cs="Helvetica"/>
          <w:sz w:val="21"/>
          <w:szCs w:val="21"/>
        </w:rPr>
      </w:pPr>
      <w:proofErr w:type="spellStart"/>
      <w:ins w:id="79" w:author="Kuhn, Jens (NIH/NIAID) [C]" w:date="2020-12-05T21:11:00Z">
        <w:r w:rsidRPr="00562084">
          <w:rPr>
            <w:rFonts w:ascii="Helvetica" w:hAnsi="Helvetica" w:cs="Helvetica"/>
            <w:sz w:val="21"/>
            <w:szCs w:val="21"/>
          </w:rPr>
          <w:t>Viriforms</w:t>
        </w:r>
        <w:proofErr w:type="spellEnd"/>
        <w:r w:rsidRPr="00562084">
          <w:rPr>
            <w:rFonts w:ascii="Helvetica" w:hAnsi="Helvetica" w:cs="Helvetica"/>
            <w:sz w:val="21"/>
            <w:szCs w:val="21"/>
          </w:rPr>
          <w:t xml:space="preserve"> are defined operationally by the ICTV as a type of </w:t>
        </w:r>
        <w:proofErr w:type="gramStart"/>
        <w:r w:rsidRPr="00562084">
          <w:rPr>
            <w:rFonts w:ascii="Helvetica" w:hAnsi="Helvetica" w:cs="Helvetica"/>
            <w:sz w:val="21"/>
            <w:szCs w:val="21"/>
          </w:rPr>
          <w:t>virus-derived</w:t>
        </w:r>
        <w:proofErr w:type="gramEnd"/>
        <w:r w:rsidRPr="00562084">
          <w:rPr>
            <w:rFonts w:ascii="Helvetica" w:hAnsi="Helvetica" w:cs="Helvetica"/>
            <w:sz w:val="21"/>
            <w:szCs w:val="21"/>
          </w:rPr>
          <w:t xml:space="preserve"> MGEs that have been </w:t>
        </w:r>
        <w:proofErr w:type="spellStart"/>
        <w:r w:rsidRPr="00562084">
          <w:rPr>
            <w:rFonts w:ascii="Helvetica" w:hAnsi="Helvetica" w:cs="Helvetica"/>
            <w:sz w:val="21"/>
            <w:szCs w:val="21"/>
          </w:rPr>
          <w:t>exapted</w:t>
        </w:r>
        <w:proofErr w:type="spellEnd"/>
        <w:r w:rsidRPr="00562084">
          <w:rPr>
            <w:rFonts w:ascii="Helvetica" w:hAnsi="Helvetica" w:cs="Helvetica"/>
            <w:sz w:val="21"/>
            <w:szCs w:val="21"/>
          </w:rPr>
          <w:t xml:space="preserve"> by their organismal (cellular) hosts to fulfill functions important for the host life cycle; or MGEs that are derived from such entities in the course of evolution. Any monophyletic group of MGEs that originates from a </w:t>
        </w:r>
        <w:proofErr w:type="spellStart"/>
        <w:r w:rsidRPr="00562084">
          <w:rPr>
            <w:rFonts w:ascii="Helvetica" w:hAnsi="Helvetica" w:cs="Helvetica"/>
            <w:sz w:val="21"/>
            <w:szCs w:val="21"/>
          </w:rPr>
          <w:t>viriform</w:t>
        </w:r>
        <w:proofErr w:type="spellEnd"/>
        <w:r w:rsidRPr="00562084">
          <w:rPr>
            <w:rFonts w:ascii="Helvetica" w:hAnsi="Helvetica" w:cs="Helvetica"/>
            <w:sz w:val="21"/>
            <w:szCs w:val="21"/>
          </w:rPr>
          <w:t xml:space="preserve"> ancestor should be classified as a group of </w:t>
        </w:r>
        <w:proofErr w:type="spellStart"/>
        <w:r w:rsidRPr="00562084">
          <w:rPr>
            <w:rFonts w:ascii="Helvetica" w:hAnsi="Helvetica" w:cs="Helvetica"/>
            <w:sz w:val="21"/>
            <w:szCs w:val="21"/>
          </w:rPr>
          <w:t>viriforms</w:t>
        </w:r>
        <w:proofErr w:type="spellEnd"/>
        <w:r w:rsidRPr="00562084">
          <w:rPr>
            <w:rFonts w:ascii="Helvetica" w:hAnsi="Helvetica" w:cs="Helvetica"/>
            <w:sz w:val="21"/>
            <w:szCs w:val="21"/>
          </w:rPr>
          <w:t>.</w:t>
        </w:r>
      </w:ins>
    </w:p>
    <w:p w14:paraId="56E599D4" w14:textId="77777777" w:rsidR="00FC0FB5" w:rsidRDefault="00FC0FB5" w:rsidP="00FC0FB5">
      <w:pPr>
        <w:spacing w:line="360" w:lineRule="auto"/>
        <w:rPr>
          <w:ins w:id="80" w:author="Kuhn, Jens (NIH/NIAID) [C]" w:date="2020-12-05T21:11:00Z"/>
          <w:rFonts w:ascii="Helvetica" w:hAnsi="Helvetica" w:cs="Helvetica"/>
          <w:color w:val="333399"/>
          <w:sz w:val="21"/>
          <w:szCs w:val="21"/>
        </w:rPr>
      </w:pPr>
      <w:bookmarkStart w:id="81" w:name="_Hlk47461927"/>
      <w:bookmarkEnd w:id="81"/>
    </w:p>
    <w:p w14:paraId="414B4F21" w14:textId="77777777" w:rsidR="00FC0FB5" w:rsidRPr="00562084" w:rsidRDefault="00FC0FB5" w:rsidP="00FC0FB5">
      <w:pPr>
        <w:spacing w:line="360" w:lineRule="auto"/>
        <w:rPr>
          <w:ins w:id="82" w:author="Kuhn, Jens (NIH/NIAID) [C]" w:date="2020-12-05T21:11:00Z"/>
          <w:rFonts w:ascii="Helvetica" w:hAnsi="Helvetica" w:cs="Helvetica"/>
          <w:color w:val="333399"/>
          <w:sz w:val="21"/>
          <w:szCs w:val="21"/>
        </w:rPr>
      </w:pPr>
      <w:ins w:id="83" w:author="Kuhn, Jens (NIH/NIAID) [C]" w:date="2020-12-05T21:11:00Z">
        <w:r w:rsidRPr="00562084">
          <w:rPr>
            <w:rFonts w:ascii="Helvetica" w:hAnsi="Helvetica" w:cs="Helvetica"/>
            <w:color w:val="333399"/>
            <w:sz w:val="21"/>
            <w:szCs w:val="21"/>
          </w:rPr>
          <w:t xml:space="preserve">Comment: Gene transfer agents (GTAs) and the MGEs previously classified in the family </w:t>
        </w:r>
        <w:proofErr w:type="spellStart"/>
        <w:r w:rsidRPr="00562084">
          <w:rPr>
            <w:rFonts w:ascii="Helvetica" w:hAnsi="Helvetica" w:cs="Helvetica"/>
            <w:i/>
            <w:iCs/>
            <w:color w:val="333399"/>
            <w:sz w:val="21"/>
            <w:szCs w:val="21"/>
          </w:rPr>
          <w:t>Polydnaviridae</w:t>
        </w:r>
        <w:proofErr w:type="spellEnd"/>
        <w:r w:rsidRPr="00562084">
          <w:rPr>
            <w:rFonts w:ascii="Helvetica" w:hAnsi="Helvetica" w:cs="Helvetica"/>
            <w:color w:val="333399"/>
            <w:sz w:val="21"/>
            <w:szCs w:val="21"/>
          </w:rPr>
          <w:t xml:space="preserve"> </w:t>
        </w:r>
        <w:proofErr w:type="gramStart"/>
        <w:r w:rsidRPr="00562084">
          <w:rPr>
            <w:rFonts w:ascii="Helvetica" w:hAnsi="Helvetica" w:cs="Helvetica"/>
            <w:color w:val="333399"/>
            <w:sz w:val="21"/>
            <w:szCs w:val="21"/>
          </w:rPr>
          <w:t>are considered to be</w:t>
        </w:r>
        <w:proofErr w:type="gramEnd"/>
        <w:r w:rsidRPr="00562084">
          <w:rPr>
            <w:rFonts w:ascii="Helvetica" w:hAnsi="Helvetica" w:cs="Helvetica"/>
            <w:color w:val="333399"/>
            <w:sz w:val="21"/>
            <w:szCs w:val="21"/>
          </w:rPr>
          <w:t xml:space="preserve"> </w:t>
        </w:r>
        <w:proofErr w:type="spellStart"/>
        <w:r w:rsidRPr="00562084">
          <w:rPr>
            <w:rFonts w:ascii="Helvetica" w:hAnsi="Helvetica" w:cs="Helvetica"/>
            <w:color w:val="333399"/>
            <w:sz w:val="21"/>
            <w:szCs w:val="21"/>
          </w:rPr>
          <w:t>viriforms</w:t>
        </w:r>
        <w:proofErr w:type="spellEnd"/>
        <w:r w:rsidRPr="00562084">
          <w:rPr>
            <w:rFonts w:ascii="Helvetica" w:hAnsi="Helvetica" w:cs="Helvetica"/>
            <w:color w:val="333399"/>
            <w:sz w:val="21"/>
            <w:szCs w:val="21"/>
          </w:rPr>
          <w:t xml:space="preserve"> in classification and nomenclature.</w:t>
        </w:r>
      </w:ins>
    </w:p>
    <w:p w14:paraId="01277B29" w14:textId="77777777" w:rsidR="00FC0FB5" w:rsidRPr="00562084" w:rsidRDefault="00FC0FB5" w:rsidP="00FC0FB5">
      <w:pPr>
        <w:shd w:val="clear" w:color="auto" w:fill="FFFFFF"/>
        <w:spacing w:before="360" w:after="360" w:line="360" w:lineRule="atLeast"/>
        <w:rPr>
          <w:ins w:id="84" w:author="Kuhn, Jens (NIH/NIAID) [C]" w:date="2020-12-05T21:11:00Z"/>
          <w:rFonts w:ascii="Helvetica" w:hAnsi="Helvetica" w:cs="Helvetica"/>
          <w:color w:val="11171A"/>
          <w:sz w:val="21"/>
          <w:szCs w:val="21"/>
          <w:lang w:val="en"/>
        </w:rPr>
      </w:pPr>
      <w:ins w:id="85" w:author="Kuhn, Jens (NIH/NIAID) [C]" w:date="2020-12-05T21:11:00Z">
        <w:r w:rsidRPr="00562084">
          <w:rPr>
            <w:rFonts w:ascii="Helvetica" w:hAnsi="Helvetica" w:cs="Helvetica"/>
            <w:color w:val="11171A"/>
            <w:sz w:val="21"/>
            <w:szCs w:val="21"/>
            <w:lang w:val="en"/>
          </w:rPr>
          <w:t>3.4</w:t>
        </w:r>
      </w:ins>
    </w:p>
    <w:p w14:paraId="62AC8306"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The ICTV is not responsible for classification and nomenclature of virus taxa below the rank of species. The classification and naming of serotypes, genotypes, strains, variants and isolates of virus species is the responsibility of acknowledged international specialist groups.</w:t>
      </w:r>
    </w:p>
    <w:p w14:paraId="0F2B60B0"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A variety of subspecific grouping may be identified within the members of a single virus species. These may be described as viruses with alternative names (e.g. blackeye cowpea mosaic virus and peanut stripe virus, which are both classified in the species </w:t>
      </w:r>
      <w:r w:rsidRPr="00562084">
        <w:rPr>
          <w:rFonts w:ascii="Helvetica" w:hAnsi="Helvetica" w:cs="Helvetica"/>
          <w:i/>
          <w:iCs/>
          <w:color w:val="333399"/>
          <w:sz w:val="21"/>
          <w:szCs w:val="21"/>
          <w:lang w:val="en"/>
        </w:rPr>
        <w:t>Bean common mosaic virus</w:t>
      </w:r>
      <w:r w:rsidRPr="00562084">
        <w:rPr>
          <w:rFonts w:ascii="Helvetica" w:hAnsi="Helvetica" w:cs="Helvetica"/>
          <w:color w:val="333399"/>
          <w:sz w:val="21"/>
          <w:szCs w:val="21"/>
          <w:lang w:val="en"/>
        </w:rPr>
        <w:t xml:space="preserve">, genus </w:t>
      </w:r>
      <w:r w:rsidRPr="00562084">
        <w:rPr>
          <w:rFonts w:ascii="Helvetica" w:hAnsi="Helvetica" w:cs="Helvetica"/>
          <w:i/>
          <w:iCs/>
          <w:color w:val="333399"/>
          <w:sz w:val="21"/>
          <w:szCs w:val="21"/>
          <w:lang w:val="en"/>
        </w:rPr>
        <w:t>Potyvirus</w:t>
      </w:r>
      <w:r w:rsidRPr="00562084">
        <w:rPr>
          <w:rFonts w:ascii="Helvetica" w:hAnsi="Helvetica" w:cs="Helvetica"/>
          <w:color w:val="333399"/>
          <w:sz w:val="21"/>
          <w:szCs w:val="21"/>
          <w:lang w:val="en"/>
        </w:rPr>
        <w:t xml:space="preserve">, family </w:t>
      </w:r>
      <w:proofErr w:type="spellStart"/>
      <w:r w:rsidRPr="00562084">
        <w:rPr>
          <w:rFonts w:ascii="Helvetica" w:hAnsi="Helvetica" w:cs="Helvetica"/>
          <w:i/>
          <w:iCs/>
          <w:color w:val="333399"/>
          <w:sz w:val="21"/>
          <w:szCs w:val="21"/>
          <w:lang w:val="en"/>
        </w:rPr>
        <w:t>Potyviridae</w:t>
      </w:r>
      <w:proofErr w:type="spellEnd"/>
      <w:r w:rsidRPr="00562084">
        <w:rPr>
          <w:rFonts w:ascii="Helvetica" w:hAnsi="Helvetica" w:cs="Helvetica"/>
          <w:color w:val="333399"/>
          <w:sz w:val="21"/>
          <w:szCs w:val="21"/>
          <w:lang w:val="en"/>
        </w:rPr>
        <w:t>), or as serotypes, genotypes, clades, strains, variants, isolates</w:t>
      </w:r>
      <w:ins w:id="86" w:author="Kuhn, Jens (NIH/NIAID) [C]" w:date="2020-12-05T21:11:00Z">
        <w:r>
          <w:rPr>
            <w:rFonts w:ascii="Helvetica" w:hAnsi="Helvetica" w:cs="Helvetica"/>
            <w:color w:val="333399"/>
            <w:sz w:val="21"/>
            <w:szCs w:val="21"/>
            <w:lang w:val="en"/>
          </w:rPr>
          <w:t>,</w:t>
        </w:r>
      </w:ins>
      <w:r w:rsidRPr="00562084">
        <w:rPr>
          <w:rFonts w:ascii="Helvetica" w:hAnsi="Helvetica" w:cs="Helvetica"/>
          <w:color w:val="333399"/>
          <w:sz w:val="21"/>
          <w:szCs w:val="21"/>
          <w:lang w:val="en"/>
        </w:rPr>
        <w:t xml:space="preserve"> etc. Naming of such entities is not the responsibility of the ICTV but of international specialty groups. It is the responsibility of ICTV Study Groups to consider how these entities may best be classified into species.</w:t>
      </w:r>
    </w:p>
    <w:p w14:paraId="0E290746"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87" w:author="Kuhn, Jens (NIH/NIAID) [C]" w:date="2020-12-05T21:11:00Z">
        <w:r w:rsidRPr="005F7EDC">
          <w:rPr>
            <w:rFonts w:ascii="Helvetica" w:hAnsi="Helvetica" w:cs="Helvetica"/>
            <w:color w:val="11171A"/>
            <w:sz w:val="21"/>
            <w:szCs w:val="21"/>
            <w:lang w:val="en"/>
          </w:rPr>
          <w:delText>4</w:delText>
        </w:r>
      </w:del>
      <w:ins w:id="88" w:author="Kuhn, Jens (NIH/NIAID) [C]" w:date="2020-12-05T21:11:00Z">
        <w:r w:rsidRPr="00562084">
          <w:rPr>
            <w:rFonts w:ascii="Helvetica" w:hAnsi="Helvetica" w:cs="Helvetica"/>
            <w:color w:val="11171A"/>
            <w:sz w:val="21"/>
            <w:szCs w:val="21"/>
            <w:lang w:val="en"/>
          </w:rPr>
          <w:t>5</w:t>
        </w:r>
      </w:ins>
    </w:p>
    <w:p w14:paraId="5708B8E8"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Artificially created </w:t>
      </w:r>
      <w:del w:id="89" w:author="Kuhn, Jens (NIH/NIAID) [C]" w:date="2020-12-05T21:11:00Z">
        <w:r w:rsidRPr="005F7EDC">
          <w:rPr>
            <w:rFonts w:ascii="Helvetica" w:hAnsi="Helvetica" w:cs="Helvetica"/>
            <w:color w:val="11171A"/>
            <w:sz w:val="21"/>
            <w:szCs w:val="21"/>
            <w:lang w:val="en"/>
          </w:rPr>
          <w:delText xml:space="preserve">viruses </w:delText>
        </w:r>
      </w:del>
      <w:r w:rsidRPr="00562084">
        <w:rPr>
          <w:rFonts w:ascii="Helvetica" w:hAnsi="Helvetica" w:cs="Helvetica"/>
          <w:color w:val="11171A"/>
          <w:sz w:val="21"/>
          <w:szCs w:val="21"/>
          <w:lang w:val="en"/>
        </w:rPr>
        <w:t xml:space="preserve">and laboratory hybrid </w:t>
      </w:r>
      <w:del w:id="90" w:author="Kuhn, Jens (NIH/NIAID) [C]" w:date="2020-12-05T21:11:00Z">
        <w:r w:rsidRPr="005F7EDC">
          <w:rPr>
            <w:rFonts w:ascii="Helvetica" w:hAnsi="Helvetica" w:cs="Helvetica"/>
            <w:color w:val="11171A"/>
            <w:sz w:val="21"/>
            <w:szCs w:val="21"/>
            <w:lang w:val="en"/>
          </w:rPr>
          <w:delText>viruses</w:delText>
        </w:r>
      </w:del>
      <w:ins w:id="91" w:author="Kuhn, Jens (NIH/NIAID) [C]" w:date="2020-12-05T21:11:00Z">
        <w:r w:rsidRPr="00562084">
          <w:rPr>
            <w:rFonts w:ascii="Helvetica" w:hAnsi="Helvetica" w:cs="Helvetica"/>
            <w:color w:val="11171A"/>
            <w:sz w:val="21"/>
            <w:szCs w:val="21"/>
            <w:lang w:val="en"/>
          </w:rPr>
          <w:t>MGEs</w:t>
        </w:r>
      </w:ins>
      <w:r w:rsidRPr="00562084">
        <w:rPr>
          <w:rFonts w:ascii="Helvetica" w:hAnsi="Helvetica" w:cs="Helvetica"/>
          <w:color w:val="11171A"/>
          <w:sz w:val="21"/>
          <w:szCs w:val="21"/>
          <w:lang w:val="en"/>
        </w:rPr>
        <w:t xml:space="preserve"> will not be given taxonomic consideration. Their classification will be the responsibility of acknowledged international specialist groups.</w:t>
      </w:r>
    </w:p>
    <w:p w14:paraId="04AA8A21"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b/>
          <w:bCs/>
          <w:color w:val="11171A"/>
          <w:sz w:val="21"/>
          <w:szCs w:val="21"/>
          <w:u w:val="single"/>
          <w:lang w:val="en"/>
        </w:rPr>
        <w:t>Limitations</w:t>
      </w:r>
    </w:p>
    <w:p w14:paraId="1D81D268"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92" w:author="Kuhn, Jens (NIH/NIAID) [C]" w:date="2020-12-05T21:11:00Z">
        <w:r w:rsidRPr="005F7EDC">
          <w:rPr>
            <w:rFonts w:ascii="Helvetica" w:hAnsi="Helvetica" w:cs="Helvetica"/>
            <w:color w:val="11171A"/>
            <w:sz w:val="21"/>
            <w:szCs w:val="21"/>
            <w:lang w:val="en"/>
          </w:rPr>
          <w:delText>5</w:delText>
        </w:r>
      </w:del>
      <w:ins w:id="93" w:author="Kuhn, Jens (NIH/NIAID) [C]" w:date="2020-12-05T21:11:00Z">
        <w:r w:rsidRPr="00562084">
          <w:rPr>
            <w:rFonts w:ascii="Helvetica" w:hAnsi="Helvetica" w:cs="Helvetica"/>
            <w:color w:val="11171A"/>
            <w:sz w:val="21"/>
            <w:szCs w:val="21"/>
            <w:lang w:val="en"/>
          </w:rPr>
          <w:t>6</w:t>
        </w:r>
      </w:ins>
    </w:p>
    <w:p w14:paraId="18719F06"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Taxa will be established only when representative member </w:t>
      </w:r>
      <w:del w:id="94" w:author="Kuhn, Jens (NIH/NIAID) [C]" w:date="2020-12-05T21:11:00Z">
        <w:r w:rsidRPr="005F7EDC">
          <w:rPr>
            <w:rFonts w:ascii="Helvetica" w:hAnsi="Helvetica" w:cs="Helvetica"/>
            <w:color w:val="11171A"/>
            <w:sz w:val="21"/>
            <w:szCs w:val="21"/>
            <w:lang w:val="en"/>
          </w:rPr>
          <w:delText>viruses</w:delText>
        </w:r>
      </w:del>
      <w:ins w:id="95" w:author="Kuhn, Jens (NIH/NIAID) [C]" w:date="2020-12-05T21:11:00Z">
        <w:r w:rsidRPr="00562084">
          <w:rPr>
            <w:rFonts w:ascii="Helvetica" w:hAnsi="Helvetica" w:cs="Helvetica"/>
            <w:color w:val="11171A"/>
            <w:sz w:val="21"/>
            <w:szCs w:val="21"/>
            <w:lang w:val="en"/>
          </w:rPr>
          <w:t>MGEs</w:t>
        </w:r>
      </w:ins>
      <w:r w:rsidRPr="00562084">
        <w:rPr>
          <w:rFonts w:ascii="Helvetica" w:hAnsi="Helvetica" w:cs="Helvetica"/>
          <w:color w:val="11171A"/>
          <w:sz w:val="21"/>
          <w:szCs w:val="21"/>
          <w:lang w:val="en"/>
        </w:rPr>
        <w:t xml:space="preserve"> are sufficiently well characterized and described in the published literature </w:t>
      </w:r>
      <w:proofErr w:type="gramStart"/>
      <w:r w:rsidRPr="00562084">
        <w:rPr>
          <w:rFonts w:ascii="Helvetica" w:hAnsi="Helvetica" w:cs="Helvetica"/>
          <w:color w:val="11171A"/>
          <w:sz w:val="21"/>
          <w:szCs w:val="21"/>
          <w:lang w:val="en"/>
        </w:rPr>
        <w:t>so as to</w:t>
      </w:r>
      <w:proofErr w:type="gramEnd"/>
      <w:r w:rsidRPr="00562084">
        <w:rPr>
          <w:rFonts w:ascii="Helvetica" w:hAnsi="Helvetica" w:cs="Helvetica"/>
          <w:color w:val="11171A"/>
          <w:sz w:val="21"/>
          <w:szCs w:val="21"/>
          <w:lang w:val="en"/>
        </w:rPr>
        <w:t xml:space="preserve"> allow them to be identified unambiguously and the taxon to be distinguished from other similar taxa.</w:t>
      </w:r>
    </w:p>
    <w:p w14:paraId="59EE6858"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96" w:author="Kuhn, Jens (NIH/NIAID) [C]" w:date="2020-12-05T21:11:00Z">
        <w:r w:rsidRPr="005F7EDC">
          <w:rPr>
            <w:rFonts w:ascii="Helvetica" w:hAnsi="Helvetica" w:cs="Helvetica"/>
            <w:color w:val="11171A"/>
            <w:sz w:val="21"/>
            <w:szCs w:val="21"/>
            <w:lang w:val="en"/>
          </w:rPr>
          <w:delText>6</w:delText>
        </w:r>
      </w:del>
      <w:ins w:id="97" w:author="Kuhn, Jens (NIH/NIAID) [C]" w:date="2020-12-05T21:11:00Z">
        <w:r w:rsidRPr="00562084">
          <w:rPr>
            <w:rFonts w:ascii="Helvetica" w:hAnsi="Helvetica" w:cs="Helvetica"/>
            <w:color w:val="11171A"/>
            <w:sz w:val="21"/>
            <w:szCs w:val="21"/>
            <w:lang w:val="en"/>
          </w:rPr>
          <w:t>7</w:t>
        </w:r>
      </w:ins>
    </w:p>
    <w:p w14:paraId="2A25D688"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Names will only be accepted if they are linked to taxa at the hierarchical levels described in Rule 3.2 and which have been approved by the ICTV.</w:t>
      </w:r>
    </w:p>
    <w:p w14:paraId="08A3DBBA" w14:textId="77777777" w:rsidR="00FC0FB5" w:rsidRPr="00562084" w:rsidRDefault="00FC0FB5">
      <w:pPr>
        <w:keepNext/>
        <w:keepLines/>
        <w:shd w:val="clear" w:color="auto" w:fill="FFFFFF"/>
        <w:spacing w:before="240" w:after="240" w:line="288" w:lineRule="auto"/>
        <w:outlineLvl w:val="3"/>
        <w:rPr>
          <w:rFonts w:ascii="Helvetica" w:hAnsi="Helvetica"/>
          <w:color w:val="11171A"/>
          <w:sz w:val="38"/>
          <w:lang w:val="en"/>
          <w:rPrChange w:id="98" w:author="Kuhn, Jens (NIH/NIAID) [C]" w:date="2020-12-05T21:11:00Z">
            <w:rPr>
              <w:rFonts w:ascii="Helvetica" w:hAnsi="Helvetica"/>
              <w:color w:val="11171A"/>
              <w:sz w:val="27"/>
              <w:lang w:val="en"/>
            </w:rPr>
          </w:rPrChange>
        </w:rPr>
        <w:pPrChange w:id="99" w:author="Kuhn, Jens (NIH/NIAID) [C]" w:date="2020-12-05T21:11:00Z">
          <w:pPr>
            <w:shd w:val="clear" w:color="auto" w:fill="FFFFFF"/>
            <w:spacing w:before="240" w:after="240" w:line="288" w:lineRule="auto"/>
            <w:outlineLvl w:val="3"/>
          </w:pPr>
        </w:pPrChange>
      </w:pPr>
      <w:r w:rsidRPr="00562084">
        <w:rPr>
          <w:rFonts w:ascii="Helvetica" w:hAnsi="Helvetica"/>
          <w:b/>
          <w:color w:val="11171A"/>
          <w:sz w:val="38"/>
          <w:lang w:val="en"/>
          <w:rPrChange w:id="100" w:author="Kuhn, Jens (NIH/NIAID) [C]" w:date="2020-12-05T21:11:00Z">
            <w:rPr>
              <w:rFonts w:ascii="Helvetica" w:hAnsi="Helvetica"/>
              <w:b/>
              <w:color w:val="11171A"/>
              <w:sz w:val="27"/>
              <w:lang w:val="en"/>
            </w:rPr>
          </w:rPrChange>
        </w:rPr>
        <w:t>II - Rules about naming Taxa</w:t>
      </w:r>
    </w:p>
    <w:p w14:paraId="11312A84" w14:textId="77777777" w:rsidR="00FC0FB5" w:rsidRPr="00562084" w:rsidRDefault="00FC0FB5">
      <w:pPr>
        <w:keepNext/>
        <w:keepLines/>
        <w:shd w:val="clear" w:color="auto" w:fill="FFFFFF"/>
        <w:spacing w:before="360" w:after="360" w:line="360" w:lineRule="atLeast"/>
        <w:rPr>
          <w:rFonts w:ascii="Helvetica" w:hAnsi="Helvetica" w:cs="Helvetica"/>
          <w:color w:val="11171A"/>
          <w:sz w:val="21"/>
          <w:szCs w:val="21"/>
          <w:lang w:val="en"/>
        </w:rPr>
        <w:pPrChange w:id="101" w:author="Kuhn, Jens (NIH/NIAID) [C]" w:date="2020-12-05T21:11:00Z">
          <w:pPr>
            <w:shd w:val="clear" w:color="auto" w:fill="FFFFFF"/>
            <w:spacing w:before="360" w:after="360" w:line="360" w:lineRule="atLeast"/>
          </w:pPr>
        </w:pPrChange>
      </w:pPr>
      <w:r w:rsidRPr="00562084">
        <w:rPr>
          <w:rFonts w:ascii="Helvetica" w:hAnsi="Helvetica" w:cs="Helvetica"/>
          <w:b/>
          <w:bCs/>
          <w:color w:val="11171A"/>
          <w:sz w:val="21"/>
          <w:szCs w:val="21"/>
          <w:u w:val="single"/>
          <w:lang w:val="en"/>
        </w:rPr>
        <w:t>Status of Names</w:t>
      </w:r>
    </w:p>
    <w:p w14:paraId="2638C96B" w14:textId="77777777" w:rsidR="00FC0FB5" w:rsidRPr="00562084" w:rsidRDefault="00FC0FB5">
      <w:pPr>
        <w:keepNext/>
        <w:keepLines/>
        <w:shd w:val="clear" w:color="auto" w:fill="FFFFFF"/>
        <w:spacing w:before="360" w:after="360" w:line="360" w:lineRule="atLeast"/>
        <w:rPr>
          <w:rFonts w:ascii="Helvetica" w:hAnsi="Helvetica" w:cs="Helvetica"/>
          <w:color w:val="11171A"/>
          <w:sz w:val="21"/>
          <w:szCs w:val="21"/>
          <w:lang w:val="en"/>
        </w:rPr>
        <w:pPrChange w:id="102" w:author="Kuhn, Jens (NIH/NIAID) [C]" w:date="2020-12-05T21:11:00Z">
          <w:pPr>
            <w:shd w:val="clear" w:color="auto" w:fill="FFFFFF"/>
            <w:spacing w:before="360" w:after="360" w:line="360" w:lineRule="atLeast"/>
          </w:pPr>
        </w:pPrChange>
      </w:pPr>
      <w:r w:rsidRPr="00562084">
        <w:rPr>
          <w:rFonts w:ascii="Helvetica" w:hAnsi="Helvetica" w:cs="Helvetica"/>
          <w:color w:val="11171A"/>
          <w:sz w:val="21"/>
          <w:szCs w:val="21"/>
          <w:lang w:val="en"/>
        </w:rPr>
        <w:t>3.</w:t>
      </w:r>
      <w:del w:id="103" w:author="Kuhn, Jens (NIH/NIAID) [C]" w:date="2020-12-05T21:11:00Z">
        <w:r w:rsidRPr="005F7EDC">
          <w:rPr>
            <w:rFonts w:ascii="Helvetica" w:hAnsi="Helvetica" w:cs="Helvetica"/>
            <w:color w:val="11171A"/>
            <w:sz w:val="21"/>
            <w:szCs w:val="21"/>
            <w:lang w:val="en"/>
          </w:rPr>
          <w:delText>7</w:delText>
        </w:r>
      </w:del>
      <w:ins w:id="104" w:author="Kuhn, Jens (NIH/NIAID) [C]" w:date="2020-12-05T21:11:00Z">
        <w:r w:rsidRPr="00562084">
          <w:rPr>
            <w:rFonts w:ascii="Helvetica" w:hAnsi="Helvetica" w:cs="Helvetica"/>
            <w:color w:val="11171A"/>
            <w:sz w:val="21"/>
            <w:szCs w:val="21"/>
            <w:lang w:val="en"/>
          </w:rPr>
          <w:t>8</w:t>
        </w:r>
      </w:ins>
    </w:p>
    <w:p w14:paraId="6B93E1F0"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Names proposed for taxa are "valid names" if they conform to the Rules set out in the Code and they pertain to established taxa. Valid names are "accepted names" if they are recorded as approved International Names in the </w:t>
      </w:r>
      <w:del w:id="105" w:author="Kuhn, Jens (NIH/NIAID) [C]" w:date="2020-12-05T21:11:00Z">
        <w:r w:rsidRPr="005F7EDC">
          <w:rPr>
            <w:rFonts w:ascii="Helvetica" w:hAnsi="Helvetica" w:cs="Helvetica"/>
            <w:color w:val="11171A"/>
            <w:sz w:val="21"/>
            <w:szCs w:val="21"/>
            <w:lang w:val="en"/>
          </w:rPr>
          <w:delText>8th</w:delText>
        </w:r>
      </w:del>
      <w:ins w:id="106" w:author="Kuhn, Jens (NIH/NIAID) [C]" w:date="2020-12-05T21:11:00Z">
        <w:r w:rsidRPr="00562084">
          <w:rPr>
            <w:rFonts w:ascii="Helvetica" w:hAnsi="Helvetica" w:cs="Helvetica"/>
            <w:color w:val="11171A"/>
            <w:sz w:val="21"/>
            <w:szCs w:val="21"/>
            <w:lang w:val="en"/>
          </w:rPr>
          <w:t>most recent</w:t>
        </w:r>
      </w:ins>
      <w:r w:rsidRPr="00562084">
        <w:rPr>
          <w:rFonts w:ascii="Helvetica" w:hAnsi="Helvetica" w:cs="Helvetica"/>
          <w:color w:val="11171A"/>
          <w:sz w:val="21"/>
          <w:szCs w:val="21"/>
          <w:lang w:val="en"/>
        </w:rPr>
        <w:t xml:space="preserve"> ICTV Report or have subsequently become "accepted names" by an ICTV vote of approval for a taxonomic proposal.</w:t>
      </w:r>
    </w:p>
    <w:p w14:paraId="234FACC0" w14:textId="77777777" w:rsidR="00FC0FB5" w:rsidRPr="00447BF0" w:rsidRDefault="00FC0FB5" w:rsidP="00FC0FB5">
      <w:pPr>
        <w:shd w:val="clear" w:color="auto" w:fill="FFFFFF"/>
        <w:spacing w:before="360" w:after="360" w:line="360" w:lineRule="atLeast"/>
        <w:rPr>
          <w:rPrChange w:id="107" w:author="Kuhn, Jens (NIH/NIAID) [C]" w:date="2020-12-05T21:11:00Z">
            <w:rPr>
              <w:rFonts w:ascii="Helvetica" w:hAnsi="Helvetica"/>
              <w:color w:val="11171A"/>
              <w:sz w:val="21"/>
              <w:lang w:val="en"/>
            </w:rPr>
          </w:rPrChange>
        </w:rPr>
      </w:pPr>
      <w:r w:rsidRPr="00562084">
        <w:rPr>
          <w:rFonts w:ascii="Helvetica" w:hAnsi="Helvetica" w:cs="Helvetica"/>
          <w:color w:val="333399"/>
          <w:sz w:val="21"/>
          <w:szCs w:val="21"/>
          <w:lang w:val="en"/>
        </w:rPr>
        <w:t xml:space="preserve">Comment: A valid taxon name is one that has been published, one that is associated with descriptive material, and one that </w:t>
      </w:r>
      <w:del w:id="108" w:author="Kuhn, Jens (NIH/NIAID) [C]" w:date="2020-12-05T21:11:00Z">
        <w:r w:rsidRPr="005F7EDC">
          <w:rPr>
            <w:rFonts w:ascii="Helvetica" w:hAnsi="Helvetica" w:cs="Helvetica"/>
            <w:color w:val="333399"/>
            <w:sz w:val="21"/>
            <w:szCs w:val="21"/>
            <w:lang w:val="en"/>
          </w:rPr>
          <w:delText>is acceptable in that it</w:delText>
        </w:r>
      </w:del>
      <w:bookmarkStart w:id="109" w:name="_GoBack"/>
      <w:bookmarkEnd w:id="109"/>
      <w:del w:id="110" w:author="Kuhn, Jens (NIH/NIAID) [C]" w:date="2020-12-06T18:13:00Z">
        <w:r w:rsidRPr="00562084" w:rsidDel="00E537EB">
          <w:rPr>
            <w:rFonts w:ascii="Helvetica" w:hAnsi="Helvetica" w:cs="Helvetica"/>
            <w:color w:val="333399"/>
            <w:sz w:val="21"/>
            <w:szCs w:val="21"/>
            <w:lang w:val="en"/>
          </w:rPr>
          <w:delText xml:space="preserve"> </w:delText>
        </w:r>
      </w:del>
      <w:r w:rsidRPr="00562084">
        <w:rPr>
          <w:rFonts w:ascii="Helvetica" w:hAnsi="Helvetica" w:cs="Helvetica"/>
          <w:color w:val="333399"/>
          <w:sz w:val="21"/>
          <w:szCs w:val="21"/>
          <w:lang w:val="en"/>
        </w:rPr>
        <w:t>conforms to the Rules in the Code. Accepted names will be kept in an "Index" by the ICTV.</w:t>
      </w:r>
    </w:p>
    <w:p w14:paraId="42A2FF44"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11" w:author="Kuhn, Jens (NIH/NIAID) [C]" w:date="2020-12-05T21:11:00Z">
        <w:r w:rsidRPr="005F7EDC">
          <w:rPr>
            <w:rFonts w:ascii="Helvetica" w:hAnsi="Helvetica" w:cs="Helvetica"/>
            <w:color w:val="11171A"/>
            <w:sz w:val="21"/>
            <w:szCs w:val="21"/>
            <w:lang w:val="en"/>
          </w:rPr>
          <w:delText>8</w:delText>
        </w:r>
      </w:del>
      <w:ins w:id="112" w:author="Kuhn, Jens (NIH/NIAID) [C]" w:date="2020-12-05T21:11:00Z">
        <w:r w:rsidRPr="00562084">
          <w:rPr>
            <w:rFonts w:ascii="Helvetica" w:hAnsi="Helvetica" w:cs="Helvetica"/>
            <w:color w:val="11171A"/>
            <w:sz w:val="21"/>
            <w:szCs w:val="21"/>
            <w:lang w:val="en"/>
          </w:rPr>
          <w:t>9</w:t>
        </w:r>
      </w:ins>
    </w:p>
    <w:p w14:paraId="0227B26B"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Existing names of taxa shall be retained whenever feasible.</w:t>
      </w:r>
    </w:p>
    <w:p w14:paraId="47F456C3"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A stable nomenclature is one of the </w:t>
      </w:r>
      <w:proofErr w:type="gramStart"/>
      <w:r w:rsidRPr="00562084">
        <w:rPr>
          <w:rFonts w:ascii="Helvetica" w:hAnsi="Helvetica" w:cs="Helvetica"/>
          <w:color w:val="333399"/>
          <w:sz w:val="21"/>
          <w:szCs w:val="21"/>
          <w:lang w:val="en"/>
        </w:rPr>
        <w:t>principal</w:t>
      </w:r>
      <w:proofErr w:type="gramEnd"/>
      <w:r w:rsidRPr="00562084">
        <w:rPr>
          <w:rFonts w:ascii="Helvetica" w:hAnsi="Helvetica" w:cs="Helvetica"/>
          <w:color w:val="333399"/>
          <w:sz w:val="21"/>
          <w:szCs w:val="21"/>
          <w:lang w:val="en"/>
        </w:rPr>
        <w:t xml:space="preserve"> aims of taxonomy and therefore changes to names that have been accepted will only be considered if the accepted name conflicts with the Rules or if a change is necessary to remove ambiguities or confusion.</w:t>
      </w:r>
    </w:p>
    <w:p w14:paraId="03B150E9"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13" w:author="Kuhn, Jens (NIH/NIAID) [C]" w:date="2020-12-05T21:11:00Z">
        <w:r w:rsidRPr="005F7EDC">
          <w:rPr>
            <w:rFonts w:ascii="Helvetica" w:hAnsi="Helvetica" w:cs="Helvetica"/>
            <w:color w:val="11171A"/>
            <w:sz w:val="21"/>
            <w:szCs w:val="21"/>
            <w:lang w:val="en"/>
          </w:rPr>
          <w:delText>9</w:delText>
        </w:r>
      </w:del>
      <w:ins w:id="114" w:author="Kuhn, Jens (NIH/NIAID) [C]" w:date="2020-12-05T21:11:00Z">
        <w:r w:rsidRPr="00562084">
          <w:rPr>
            <w:rFonts w:ascii="Helvetica" w:hAnsi="Helvetica" w:cs="Helvetica"/>
            <w:color w:val="11171A"/>
            <w:sz w:val="21"/>
            <w:szCs w:val="21"/>
            <w:lang w:val="en"/>
          </w:rPr>
          <w:t>10</w:t>
        </w:r>
      </w:ins>
    </w:p>
    <w:p w14:paraId="4479AB7F"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The Rule of priority in naming taxa shall not be observed.</w:t>
      </w:r>
    </w:p>
    <w:p w14:paraId="0AB51177"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Comment: The earlier of candidate names for a taxon may be chosen as a convenience to virologists, but the Rule ensures that it is not possible to invalidate a name in current use by claiming priority for an older name that has been superseded.</w:t>
      </w:r>
    </w:p>
    <w:p w14:paraId="5F6BAC0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15" w:author="Kuhn, Jens (NIH/NIAID) [C]" w:date="2020-12-05T21:11:00Z">
        <w:r w:rsidRPr="005F7EDC">
          <w:rPr>
            <w:rFonts w:ascii="Helvetica" w:hAnsi="Helvetica" w:cs="Helvetica"/>
            <w:color w:val="11171A"/>
            <w:sz w:val="21"/>
            <w:szCs w:val="21"/>
            <w:lang w:val="en"/>
          </w:rPr>
          <w:delText>10</w:delText>
        </w:r>
      </w:del>
      <w:ins w:id="116" w:author="Kuhn, Jens (NIH/NIAID) [C]" w:date="2020-12-05T21:11:00Z">
        <w:r w:rsidRPr="00562084">
          <w:rPr>
            <w:rFonts w:ascii="Helvetica" w:hAnsi="Helvetica" w:cs="Helvetica"/>
            <w:color w:val="11171A"/>
            <w:sz w:val="21"/>
            <w:szCs w:val="21"/>
            <w:lang w:val="en"/>
          </w:rPr>
          <w:t>11</w:t>
        </w:r>
      </w:ins>
    </w:p>
    <w:p w14:paraId="40B3E31C"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A person's name may be used when devising a name for new taxon. If the person is alive at the time of the proposal, the person’s written consent for use of his/her/their name must be provided together with the official taxonomic proposal. Whether the use of a person’s name for taxon naming is appropriate will be judged by the responsible ICTV Study Group, the respective ICTV Subcommittee, and the ICTV Executive Committee and approved or disapproved following established taxonomic proposal procedures. Furthermore, a) An individual may not propose his/her/their own name as the basis for any new taxon name; and, b) A taxon may not be named wholly or in part after any current member of an ICTV Study Group or Committee.</w:t>
      </w:r>
    </w:p>
    <w:p w14:paraId="501C7D17"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17" w:author="Kuhn, Jens (NIH/NIAID) [C]" w:date="2020-12-05T21:11:00Z">
        <w:r w:rsidRPr="005F7EDC">
          <w:rPr>
            <w:rFonts w:ascii="Helvetica" w:hAnsi="Helvetica" w:cs="Helvetica"/>
            <w:color w:val="11171A"/>
            <w:sz w:val="21"/>
            <w:szCs w:val="21"/>
            <w:lang w:val="en"/>
          </w:rPr>
          <w:delText>11</w:delText>
        </w:r>
      </w:del>
      <w:ins w:id="118" w:author="Kuhn, Jens (NIH/NIAID) [C]" w:date="2020-12-05T21:11:00Z">
        <w:r w:rsidRPr="00562084">
          <w:rPr>
            <w:rFonts w:ascii="Helvetica" w:hAnsi="Helvetica" w:cs="Helvetica"/>
            <w:color w:val="11171A"/>
            <w:sz w:val="21"/>
            <w:szCs w:val="21"/>
            <w:lang w:val="en"/>
          </w:rPr>
          <w:t>12</w:t>
        </w:r>
      </w:ins>
    </w:p>
    <w:p w14:paraId="6FF7C5F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Names for taxa shall be easy to use and easy to remember. Euphonious names are preferred.</w:t>
      </w:r>
    </w:p>
    <w:p w14:paraId="0F72F3DF"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Comment: In general, short names are desirable and the number of syllables should be kept to a minimum.</w:t>
      </w:r>
    </w:p>
    <w:p w14:paraId="480262C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19" w:author="Kuhn, Jens (NIH/NIAID) [C]" w:date="2020-12-05T21:11:00Z">
        <w:r w:rsidRPr="005F7EDC">
          <w:rPr>
            <w:rFonts w:ascii="Helvetica" w:hAnsi="Helvetica" w:cs="Helvetica"/>
            <w:color w:val="11171A"/>
            <w:sz w:val="21"/>
            <w:szCs w:val="21"/>
            <w:lang w:val="en"/>
          </w:rPr>
          <w:delText>12</w:delText>
        </w:r>
      </w:del>
      <w:ins w:id="120" w:author="Kuhn, Jens (NIH/NIAID) [C]" w:date="2020-12-05T21:11:00Z">
        <w:r w:rsidRPr="00562084">
          <w:rPr>
            <w:rFonts w:ascii="Helvetica" w:hAnsi="Helvetica" w:cs="Helvetica"/>
            <w:color w:val="11171A"/>
            <w:sz w:val="21"/>
            <w:szCs w:val="21"/>
            <w:lang w:val="en"/>
          </w:rPr>
          <w:t>13</w:t>
        </w:r>
      </w:ins>
    </w:p>
    <w:p w14:paraId="1E94C2BD"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Ligatures, diacritical marks, punctuation marks (excluding hyphens), subscripts, superscripts, oblique bars and non-Latin letters (i.e. those not included in the ISO basic Latin alphabet) may not be used in taxon names. Numbers and hyphens are allowed but hyphens should not be used when attaching numbers or letters to the end of a series of species names and should never be used in names of genera, subfamilies, families or orders. </w:t>
      </w:r>
    </w:p>
    <w:p w14:paraId="4BFFA0F4"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Comment: The Rule is intended to make text unambiguous and easy to sort electronically; its application should often make names more pronounceable, in agreement with Rule 3.11.</w:t>
      </w:r>
    </w:p>
    <w:p w14:paraId="28CE97BE"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21" w:author="Kuhn, Jens (NIH/NIAID) [C]" w:date="2020-12-05T21:11:00Z">
        <w:r w:rsidRPr="005F7EDC">
          <w:rPr>
            <w:rFonts w:ascii="Helvetica" w:hAnsi="Helvetica" w:cs="Helvetica"/>
            <w:color w:val="11171A"/>
            <w:sz w:val="21"/>
            <w:szCs w:val="21"/>
            <w:lang w:val="en"/>
          </w:rPr>
          <w:delText>13</w:delText>
        </w:r>
      </w:del>
      <w:ins w:id="122" w:author="Kuhn, Jens (NIH/NIAID) [C]" w:date="2020-12-05T21:11:00Z">
        <w:r w:rsidRPr="00562084">
          <w:rPr>
            <w:rFonts w:ascii="Helvetica" w:hAnsi="Helvetica" w:cs="Helvetica"/>
            <w:color w:val="11171A"/>
            <w:sz w:val="21"/>
            <w:szCs w:val="21"/>
            <w:lang w:val="en"/>
          </w:rPr>
          <w:t>14</w:t>
        </w:r>
      </w:ins>
    </w:p>
    <w:p w14:paraId="18A02B78"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New names shall not duplicate approved names. New names shall be chosen such that they are not closely </w:t>
      </w:r>
      <w:proofErr w:type="gramStart"/>
      <w:r w:rsidRPr="00562084">
        <w:rPr>
          <w:rFonts w:ascii="Helvetica" w:hAnsi="Helvetica" w:cs="Helvetica"/>
          <w:color w:val="11171A"/>
          <w:sz w:val="21"/>
          <w:szCs w:val="21"/>
          <w:lang w:val="en"/>
        </w:rPr>
        <w:t>similar to</w:t>
      </w:r>
      <w:proofErr w:type="gramEnd"/>
      <w:r w:rsidRPr="00562084">
        <w:rPr>
          <w:rFonts w:ascii="Helvetica" w:hAnsi="Helvetica" w:cs="Helvetica"/>
          <w:color w:val="11171A"/>
          <w:sz w:val="21"/>
          <w:szCs w:val="21"/>
          <w:lang w:val="en"/>
        </w:rPr>
        <w:t xml:space="preserve"> names that are in use currently or have been in use in the recent past.</w:t>
      </w:r>
    </w:p>
    <w:p w14:paraId="53B04D18"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The name selected for a new taxon should not sound indistinguishable from the name of another taxon at any rank or from any taxon. For example, the existence of the genus </w:t>
      </w:r>
      <w:r w:rsidRPr="00562084">
        <w:rPr>
          <w:rFonts w:ascii="Helvetica" w:hAnsi="Helvetica" w:cs="Helvetica"/>
          <w:i/>
          <w:iCs/>
          <w:color w:val="333399"/>
          <w:sz w:val="21"/>
          <w:szCs w:val="21"/>
          <w:lang w:val="en"/>
        </w:rPr>
        <w:t>Iridovirus </w:t>
      </w:r>
      <w:r w:rsidRPr="00562084">
        <w:rPr>
          <w:rFonts w:ascii="Helvetica" w:hAnsi="Helvetica" w:cs="Helvetica"/>
          <w:color w:val="333399"/>
          <w:sz w:val="21"/>
          <w:szCs w:val="21"/>
          <w:lang w:val="en"/>
        </w:rPr>
        <w:t>means that forms of new name such as "</w:t>
      </w:r>
      <w:proofErr w:type="spellStart"/>
      <w:r w:rsidRPr="00562084">
        <w:rPr>
          <w:rFonts w:ascii="Helvetica" w:hAnsi="Helvetica" w:cs="Helvetica"/>
          <w:color w:val="333399"/>
          <w:sz w:val="21"/>
          <w:szCs w:val="21"/>
          <w:lang w:val="en"/>
        </w:rPr>
        <w:t>irodovirus</w:t>
      </w:r>
      <w:proofErr w:type="spellEnd"/>
      <w:r w:rsidRPr="00562084">
        <w:rPr>
          <w:rFonts w:ascii="Helvetica" w:hAnsi="Helvetica" w:cs="Helvetica"/>
          <w:color w:val="333399"/>
          <w:sz w:val="21"/>
          <w:szCs w:val="21"/>
          <w:lang w:val="en"/>
        </w:rPr>
        <w:t>" or "</w:t>
      </w:r>
      <w:proofErr w:type="spellStart"/>
      <w:r w:rsidRPr="00562084">
        <w:rPr>
          <w:rFonts w:ascii="Helvetica" w:hAnsi="Helvetica" w:cs="Helvetica"/>
          <w:color w:val="333399"/>
          <w:sz w:val="21"/>
          <w:szCs w:val="21"/>
          <w:lang w:val="en"/>
        </w:rPr>
        <w:t>iridivirus</w:t>
      </w:r>
      <w:proofErr w:type="spellEnd"/>
      <w:r w:rsidRPr="00562084">
        <w:rPr>
          <w:rFonts w:ascii="Helvetica" w:hAnsi="Helvetica" w:cs="Helvetica"/>
          <w:color w:val="333399"/>
          <w:sz w:val="21"/>
          <w:szCs w:val="21"/>
          <w:lang w:val="en"/>
        </w:rPr>
        <w:t xml:space="preserve">" are discouraged as they are too easily confused with an approved name. Confusion can also be between species and genus names as both end in "-virus". Thus, for example, a genus typified by the imaginary species </w:t>
      </w:r>
      <w:r w:rsidRPr="00562084">
        <w:rPr>
          <w:rFonts w:ascii="Helvetica" w:hAnsi="Helvetica" w:cs="Helvetica"/>
          <w:i/>
          <w:iCs/>
          <w:color w:val="333399"/>
          <w:sz w:val="21"/>
          <w:szCs w:val="21"/>
          <w:lang w:val="en"/>
        </w:rPr>
        <w:t>Omega virus </w:t>
      </w:r>
      <w:r w:rsidRPr="00562084">
        <w:rPr>
          <w:rFonts w:ascii="Helvetica" w:hAnsi="Helvetica" w:cs="Helvetica"/>
          <w:color w:val="333399"/>
          <w:sz w:val="21"/>
          <w:szCs w:val="21"/>
          <w:lang w:val="en"/>
        </w:rPr>
        <w:t xml:space="preserve">should not be named </w:t>
      </w:r>
      <w:del w:id="123" w:author="Kuhn, Jens (NIH/NIAID) [C]" w:date="2020-12-05T21:11:00Z">
        <w:r w:rsidRPr="005F7EDC">
          <w:rPr>
            <w:rFonts w:ascii="Helvetica" w:hAnsi="Helvetica" w:cs="Helvetica"/>
            <w:i/>
            <w:iCs/>
            <w:color w:val="333399"/>
            <w:sz w:val="21"/>
            <w:szCs w:val="21"/>
            <w:lang w:val="en"/>
          </w:rPr>
          <w:delText>Omegavirus</w:delText>
        </w:r>
        <w:r w:rsidRPr="005F7EDC">
          <w:rPr>
            <w:rFonts w:ascii="Helvetica" w:hAnsi="Helvetica" w:cs="Helvetica"/>
            <w:color w:val="333399"/>
            <w:sz w:val="21"/>
            <w:szCs w:val="21"/>
            <w:lang w:val="en"/>
          </w:rPr>
          <w:delText>because</w:delText>
        </w:r>
      </w:del>
      <w:proofErr w:type="spellStart"/>
      <w:ins w:id="124" w:author="Kuhn, Jens (NIH/NIAID) [C]" w:date="2020-12-05T21:11:00Z">
        <w:r w:rsidRPr="00562084">
          <w:rPr>
            <w:rFonts w:ascii="Helvetica" w:hAnsi="Helvetica" w:cs="Helvetica"/>
            <w:i/>
            <w:iCs/>
            <w:color w:val="333399"/>
            <w:sz w:val="21"/>
            <w:szCs w:val="21"/>
            <w:lang w:val="en"/>
          </w:rPr>
          <w:t>Omegavirus</w:t>
        </w:r>
        <w:proofErr w:type="spellEnd"/>
        <w:r w:rsidRPr="00562084">
          <w:rPr>
            <w:rFonts w:ascii="Helvetica" w:hAnsi="Helvetica" w:cs="Helvetica"/>
            <w:i/>
            <w:iCs/>
            <w:color w:val="333399"/>
            <w:sz w:val="21"/>
            <w:szCs w:val="21"/>
            <w:lang w:val="en"/>
          </w:rPr>
          <w:t xml:space="preserve"> </w:t>
        </w:r>
        <w:r w:rsidRPr="00562084">
          <w:rPr>
            <w:rFonts w:ascii="Helvetica" w:hAnsi="Helvetica" w:cs="Helvetica"/>
            <w:color w:val="333399"/>
            <w:sz w:val="21"/>
            <w:szCs w:val="21"/>
            <w:lang w:val="en"/>
          </w:rPr>
          <w:t>because</w:t>
        </w:r>
      </w:ins>
      <w:r w:rsidRPr="00562084">
        <w:rPr>
          <w:rFonts w:ascii="Helvetica" w:hAnsi="Helvetica" w:cs="Helvetica"/>
          <w:color w:val="333399"/>
          <w:sz w:val="21"/>
          <w:szCs w:val="21"/>
          <w:lang w:val="en"/>
        </w:rPr>
        <w:t xml:space="preserve"> species and genus would then be too readily confused.</w:t>
      </w:r>
    </w:p>
    <w:p w14:paraId="2D8A7BE5" w14:textId="77777777" w:rsidR="00FC0FB5" w:rsidRPr="00562084" w:rsidRDefault="00FC0FB5">
      <w:pPr>
        <w:keepNext/>
        <w:keepLines/>
        <w:shd w:val="clear" w:color="auto" w:fill="FFFFFF"/>
        <w:spacing w:before="360" w:after="360" w:line="360" w:lineRule="atLeast"/>
        <w:rPr>
          <w:rFonts w:ascii="Helvetica" w:hAnsi="Helvetica" w:cs="Helvetica"/>
          <w:color w:val="11171A"/>
          <w:sz w:val="21"/>
          <w:szCs w:val="21"/>
          <w:lang w:val="en"/>
        </w:rPr>
        <w:pPrChange w:id="125" w:author="Kuhn, Jens (NIH/NIAID) [C]" w:date="2020-12-05T21:11:00Z">
          <w:pPr>
            <w:shd w:val="clear" w:color="auto" w:fill="FFFFFF"/>
            <w:spacing w:before="360" w:after="360" w:line="360" w:lineRule="atLeast"/>
          </w:pPr>
        </w:pPrChange>
      </w:pPr>
      <w:r w:rsidRPr="00562084">
        <w:rPr>
          <w:rFonts w:ascii="Helvetica" w:hAnsi="Helvetica" w:cs="Helvetica"/>
          <w:color w:val="11171A"/>
          <w:sz w:val="21"/>
          <w:szCs w:val="21"/>
          <w:lang w:val="en"/>
        </w:rPr>
        <w:t>3.</w:t>
      </w:r>
      <w:del w:id="126" w:author="Kuhn, Jens (NIH/NIAID) [C]" w:date="2020-12-05T21:11:00Z">
        <w:r w:rsidRPr="005F7EDC">
          <w:rPr>
            <w:rFonts w:ascii="Helvetica" w:hAnsi="Helvetica" w:cs="Helvetica"/>
            <w:color w:val="11171A"/>
            <w:sz w:val="21"/>
            <w:szCs w:val="21"/>
            <w:lang w:val="en"/>
          </w:rPr>
          <w:delText>14</w:delText>
        </w:r>
      </w:del>
      <w:ins w:id="127" w:author="Kuhn, Jens (NIH/NIAID) [C]" w:date="2020-12-05T21:11:00Z">
        <w:r w:rsidRPr="00562084">
          <w:rPr>
            <w:rFonts w:ascii="Helvetica" w:hAnsi="Helvetica" w:cs="Helvetica"/>
            <w:color w:val="11171A"/>
            <w:sz w:val="21"/>
            <w:szCs w:val="21"/>
            <w:lang w:val="en"/>
          </w:rPr>
          <w:t>15</w:t>
        </w:r>
      </w:ins>
    </w:p>
    <w:p w14:paraId="34BFC26E"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Sigla may be accepted as names of taxa, </w:t>
      </w:r>
      <w:proofErr w:type="gramStart"/>
      <w:r w:rsidRPr="00562084">
        <w:rPr>
          <w:rFonts w:ascii="Helvetica" w:hAnsi="Helvetica" w:cs="Helvetica"/>
          <w:color w:val="11171A"/>
          <w:sz w:val="21"/>
          <w:szCs w:val="21"/>
          <w:lang w:val="en"/>
        </w:rPr>
        <w:t>provided that</w:t>
      </w:r>
      <w:proofErr w:type="gramEnd"/>
      <w:r w:rsidRPr="00562084">
        <w:rPr>
          <w:rFonts w:ascii="Helvetica" w:hAnsi="Helvetica" w:cs="Helvetica"/>
          <w:color w:val="11171A"/>
          <w:sz w:val="21"/>
          <w:szCs w:val="21"/>
          <w:lang w:val="en"/>
        </w:rPr>
        <w:t xml:space="preserve"> they are meaningful to virologists in the field, normally as represented by study groups.</w:t>
      </w:r>
    </w:p>
    <w:p w14:paraId="3B92BF51"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Sigla are names comprising letters and/or letter combinations taken from words in a compound term. The name of the genus </w:t>
      </w:r>
      <w:del w:id="128" w:author="Kuhn, Jens (NIH/NIAID) [C]" w:date="2020-12-05T21:11:00Z">
        <w:r w:rsidRPr="005F7EDC">
          <w:rPr>
            <w:rFonts w:ascii="Helvetica" w:hAnsi="Helvetica" w:cs="Helvetica"/>
            <w:i/>
            <w:iCs/>
            <w:color w:val="333399"/>
            <w:sz w:val="21"/>
            <w:szCs w:val="21"/>
            <w:lang w:val="en"/>
          </w:rPr>
          <w:delText>Comovirus</w:delText>
        </w:r>
        <w:r w:rsidRPr="005F7EDC">
          <w:rPr>
            <w:rFonts w:ascii="Helvetica" w:hAnsi="Helvetica" w:cs="Helvetica"/>
            <w:color w:val="333399"/>
            <w:sz w:val="21"/>
            <w:szCs w:val="21"/>
            <w:lang w:val="en"/>
          </w:rPr>
          <w:delText>has</w:delText>
        </w:r>
      </w:del>
      <w:proofErr w:type="spellStart"/>
      <w:ins w:id="129" w:author="Kuhn, Jens (NIH/NIAID) [C]" w:date="2020-12-05T21:11:00Z">
        <w:r w:rsidRPr="00562084">
          <w:rPr>
            <w:rFonts w:ascii="Helvetica" w:hAnsi="Helvetica" w:cs="Helvetica"/>
            <w:i/>
            <w:iCs/>
            <w:color w:val="333399"/>
            <w:sz w:val="21"/>
            <w:szCs w:val="21"/>
            <w:lang w:val="en"/>
          </w:rPr>
          <w:t>Comovirus</w:t>
        </w:r>
        <w:proofErr w:type="spellEnd"/>
        <w:r w:rsidRPr="00562084">
          <w:rPr>
            <w:rFonts w:ascii="Helvetica" w:hAnsi="Helvetica" w:cs="Helvetica"/>
            <w:color w:val="333399"/>
            <w:sz w:val="21"/>
            <w:szCs w:val="21"/>
            <w:lang w:val="en"/>
          </w:rPr>
          <w:t xml:space="preserve"> has</w:t>
        </w:r>
      </w:ins>
      <w:r w:rsidRPr="00562084">
        <w:rPr>
          <w:rFonts w:ascii="Helvetica" w:hAnsi="Helvetica" w:cs="Helvetica"/>
          <w:color w:val="333399"/>
          <w:sz w:val="21"/>
          <w:szCs w:val="21"/>
          <w:lang w:val="en"/>
        </w:rPr>
        <w:t xml:space="preserve"> the sigla stem "Co-" from cowpea and "-</w:t>
      </w:r>
      <w:proofErr w:type="spellStart"/>
      <w:r w:rsidRPr="00562084">
        <w:rPr>
          <w:rFonts w:ascii="Helvetica" w:hAnsi="Helvetica" w:cs="Helvetica"/>
          <w:color w:val="333399"/>
          <w:sz w:val="21"/>
          <w:szCs w:val="21"/>
          <w:lang w:val="en"/>
        </w:rPr>
        <w:t>mo</w:t>
      </w:r>
      <w:proofErr w:type="spellEnd"/>
      <w:r w:rsidRPr="00562084">
        <w:rPr>
          <w:rFonts w:ascii="Helvetica" w:hAnsi="Helvetica" w:cs="Helvetica"/>
          <w:color w:val="333399"/>
          <w:sz w:val="21"/>
          <w:szCs w:val="21"/>
          <w:lang w:val="en"/>
        </w:rPr>
        <w:t xml:space="preserve">-" from mosaic; the name of the family </w:t>
      </w:r>
      <w:del w:id="130" w:author="Kuhn, Jens (NIH/NIAID) [C]" w:date="2020-12-05T21:11:00Z">
        <w:r w:rsidRPr="005F7EDC">
          <w:rPr>
            <w:rFonts w:ascii="Helvetica" w:hAnsi="Helvetica" w:cs="Helvetica"/>
            <w:i/>
            <w:iCs/>
            <w:color w:val="333399"/>
            <w:sz w:val="21"/>
            <w:szCs w:val="21"/>
            <w:lang w:val="en"/>
          </w:rPr>
          <w:delText>Reoviridae</w:delText>
        </w:r>
        <w:r w:rsidRPr="005F7EDC">
          <w:rPr>
            <w:rFonts w:ascii="Helvetica" w:hAnsi="Helvetica" w:cs="Helvetica"/>
            <w:color w:val="333399"/>
            <w:sz w:val="21"/>
            <w:szCs w:val="21"/>
            <w:lang w:val="en"/>
          </w:rPr>
          <w:delText>has</w:delText>
        </w:r>
      </w:del>
      <w:ins w:id="131" w:author="Kuhn, Jens (NIH/NIAID) [C]" w:date="2020-12-05T21:11:00Z">
        <w:r w:rsidRPr="00562084">
          <w:rPr>
            <w:rFonts w:ascii="Helvetica" w:hAnsi="Helvetica" w:cs="Helvetica"/>
            <w:i/>
            <w:color w:val="333399"/>
            <w:sz w:val="21"/>
            <w:szCs w:val="21"/>
            <w:lang w:val="en"/>
          </w:rPr>
          <w:t>Reoviridae</w:t>
        </w:r>
        <w:r w:rsidRPr="00562084">
          <w:rPr>
            <w:rFonts w:ascii="Helvetica" w:hAnsi="Helvetica" w:cs="Helvetica"/>
            <w:color w:val="333399"/>
            <w:sz w:val="21"/>
            <w:szCs w:val="21"/>
            <w:lang w:val="en"/>
          </w:rPr>
          <w:t xml:space="preserve"> has</w:t>
        </w:r>
      </w:ins>
      <w:r w:rsidRPr="00562084">
        <w:rPr>
          <w:rFonts w:ascii="Helvetica" w:hAnsi="Helvetica" w:cs="Helvetica"/>
          <w:color w:val="333399"/>
          <w:sz w:val="21"/>
          <w:szCs w:val="21"/>
          <w:lang w:val="en"/>
        </w:rPr>
        <w:t xml:space="preserve"> the sigla stem "R" from "Respiratory, "e" from "enteric" and "o" from "orphan".</w:t>
      </w:r>
    </w:p>
    <w:p w14:paraId="07C2599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b/>
          <w:bCs/>
          <w:color w:val="11171A"/>
          <w:sz w:val="21"/>
          <w:szCs w:val="21"/>
          <w:u w:val="single"/>
          <w:lang w:val="en"/>
        </w:rPr>
        <w:t>Decision making</w:t>
      </w:r>
    </w:p>
    <w:p w14:paraId="45F40DE3"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32" w:author="Kuhn, Jens (NIH/NIAID) [C]" w:date="2020-12-05T21:11:00Z">
        <w:r w:rsidRPr="005F7EDC">
          <w:rPr>
            <w:rFonts w:ascii="Helvetica" w:hAnsi="Helvetica" w:cs="Helvetica"/>
            <w:color w:val="11171A"/>
            <w:sz w:val="21"/>
            <w:szCs w:val="21"/>
            <w:lang w:val="en"/>
          </w:rPr>
          <w:delText>15</w:delText>
        </w:r>
      </w:del>
      <w:ins w:id="133" w:author="Kuhn, Jens (NIH/NIAID) [C]" w:date="2020-12-05T21:11:00Z">
        <w:r w:rsidRPr="00562084">
          <w:rPr>
            <w:rFonts w:ascii="Helvetica" w:hAnsi="Helvetica" w:cs="Helvetica"/>
            <w:color w:val="11171A"/>
            <w:sz w:val="21"/>
            <w:szCs w:val="21"/>
            <w:lang w:val="en"/>
          </w:rPr>
          <w:t>16</w:t>
        </w:r>
      </w:ins>
    </w:p>
    <w:p w14:paraId="3EC585FF"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In the event of more than one candidate name being proposed, the relevant Subcommittee will make a recommendation to the Executive Committee of the ICTV, which will then decide among the candidates as to which to recommend to ICTV for acceptance.</w:t>
      </w:r>
    </w:p>
    <w:p w14:paraId="3AB25AE2"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When there is more than one candidate name for the same taxon, the choice of name to be approved will usually be based on the recommendations of a </w:t>
      </w:r>
      <w:proofErr w:type="gramStart"/>
      <w:r w:rsidRPr="00562084">
        <w:rPr>
          <w:rFonts w:ascii="Helvetica" w:hAnsi="Helvetica" w:cs="Helvetica"/>
          <w:color w:val="333399"/>
          <w:sz w:val="21"/>
          <w:szCs w:val="21"/>
          <w:lang w:val="en"/>
        </w:rPr>
        <w:t>particular Study</w:t>
      </w:r>
      <w:proofErr w:type="gramEnd"/>
      <w:r w:rsidRPr="00562084">
        <w:rPr>
          <w:rFonts w:ascii="Helvetica" w:hAnsi="Helvetica" w:cs="Helvetica"/>
          <w:color w:val="333399"/>
          <w:sz w:val="21"/>
          <w:szCs w:val="21"/>
          <w:lang w:val="en"/>
        </w:rPr>
        <w:t xml:space="preserve"> Group working on behalf of the ICTV. The Study Group will be expected to consult widely, </w:t>
      </w:r>
      <w:proofErr w:type="gramStart"/>
      <w:r w:rsidRPr="00562084">
        <w:rPr>
          <w:rFonts w:ascii="Helvetica" w:hAnsi="Helvetica" w:cs="Helvetica"/>
          <w:color w:val="333399"/>
          <w:sz w:val="21"/>
          <w:szCs w:val="21"/>
          <w:lang w:val="en"/>
        </w:rPr>
        <w:t>so as to</w:t>
      </w:r>
      <w:proofErr w:type="gramEnd"/>
      <w:r w:rsidRPr="00562084">
        <w:rPr>
          <w:rFonts w:ascii="Helvetica" w:hAnsi="Helvetica" w:cs="Helvetica"/>
          <w:color w:val="333399"/>
          <w:sz w:val="21"/>
          <w:szCs w:val="21"/>
          <w:lang w:val="en"/>
        </w:rPr>
        <w:t xml:space="preserve"> ensure the acceptability of names, subject to the Rules in the Code. The policy of the ICTV is that, as far as is possible, decisions on questions of taxonomy and nomenclature should reflect the majority view of the appropriate virologic constituency.</w:t>
      </w:r>
    </w:p>
    <w:p w14:paraId="6755625F"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34" w:author="Kuhn, Jens (NIH/NIAID) [C]" w:date="2020-12-05T21:11:00Z">
        <w:r w:rsidRPr="005F7EDC">
          <w:rPr>
            <w:rFonts w:ascii="Helvetica" w:hAnsi="Helvetica" w:cs="Helvetica"/>
            <w:color w:val="11171A"/>
            <w:sz w:val="21"/>
            <w:szCs w:val="21"/>
            <w:lang w:val="en"/>
          </w:rPr>
          <w:delText>16</w:delText>
        </w:r>
      </w:del>
      <w:ins w:id="135" w:author="Kuhn, Jens (NIH/NIAID) [C]" w:date="2020-12-05T21:11:00Z">
        <w:r w:rsidRPr="00562084">
          <w:rPr>
            <w:rFonts w:ascii="Helvetica" w:hAnsi="Helvetica" w:cs="Helvetica"/>
            <w:color w:val="11171A"/>
            <w:sz w:val="21"/>
            <w:szCs w:val="21"/>
            <w:lang w:val="en"/>
          </w:rPr>
          <w:t>17</w:t>
        </w:r>
      </w:ins>
    </w:p>
    <w:p w14:paraId="51ABC149"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New names shall be selected such that they, or parts of them, do not convey a meaning for the taxon which would either (1) seem to exclude </w:t>
      </w:r>
      <w:del w:id="136" w:author="Kuhn, Jens (NIH/NIAID) [C]" w:date="2020-12-05T21:11:00Z">
        <w:r w:rsidRPr="005F7EDC">
          <w:rPr>
            <w:rFonts w:ascii="Helvetica" w:hAnsi="Helvetica" w:cs="Helvetica"/>
            <w:color w:val="11171A"/>
            <w:sz w:val="21"/>
            <w:szCs w:val="21"/>
            <w:lang w:val="en"/>
          </w:rPr>
          <w:delText>viruses which</w:delText>
        </w:r>
      </w:del>
      <w:ins w:id="137" w:author="Kuhn, Jens (NIH/NIAID) [C]" w:date="2020-12-05T21:11:00Z">
        <w:r w:rsidRPr="00562084">
          <w:rPr>
            <w:rFonts w:ascii="Helvetica" w:hAnsi="Helvetica" w:cs="Helvetica"/>
            <w:color w:val="11171A"/>
            <w:sz w:val="21"/>
            <w:szCs w:val="21"/>
            <w:lang w:val="en"/>
          </w:rPr>
          <w:t>MGEs that</w:t>
        </w:r>
      </w:ins>
      <w:r w:rsidRPr="00562084">
        <w:rPr>
          <w:rFonts w:ascii="Helvetica" w:hAnsi="Helvetica" w:cs="Helvetica"/>
          <w:color w:val="11171A"/>
          <w:sz w:val="21"/>
          <w:szCs w:val="21"/>
          <w:lang w:val="en"/>
        </w:rPr>
        <w:t xml:space="preserve"> lack the character described by the name but which are members of the </w:t>
      </w:r>
      <w:proofErr w:type="spellStart"/>
      <w:r w:rsidRPr="00562084">
        <w:rPr>
          <w:rFonts w:ascii="Helvetica" w:hAnsi="Helvetica" w:cs="Helvetica"/>
          <w:color w:val="11171A"/>
          <w:sz w:val="21"/>
          <w:szCs w:val="21"/>
          <w:lang w:val="en"/>
        </w:rPr>
        <w:t>taxon</w:t>
      </w:r>
      <w:proofErr w:type="spellEnd"/>
      <w:r w:rsidRPr="00562084">
        <w:rPr>
          <w:rFonts w:ascii="Helvetica" w:hAnsi="Helvetica" w:cs="Helvetica"/>
          <w:color w:val="11171A"/>
          <w:sz w:val="21"/>
          <w:szCs w:val="21"/>
          <w:lang w:val="en"/>
        </w:rPr>
        <w:t xml:space="preserve"> being named, or (2) seem to exclude </w:t>
      </w:r>
      <w:del w:id="138" w:author="Kuhn, Jens (NIH/NIAID) [C]" w:date="2020-12-05T21:11:00Z">
        <w:r w:rsidRPr="005F7EDC">
          <w:rPr>
            <w:rFonts w:ascii="Helvetica" w:hAnsi="Helvetica" w:cs="Helvetica"/>
            <w:color w:val="11171A"/>
            <w:sz w:val="21"/>
            <w:szCs w:val="21"/>
            <w:lang w:val="en"/>
          </w:rPr>
          <w:delText>viruses which</w:delText>
        </w:r>
      </w:del>
      <w:ins w:id="139" w:author="Kuhn, Jens (NIH/NIAID) [C]" w:date="2020-12-05T21:11:00Z">
        <w:r w:rsidRPr="00562084">
          <w:rPr>
            <w:rFonts w:ascii="Helvetica" w:hAnsi="Helvetica" w:cs="Helvetica"/>
            <w:color w:val="11171A"/>
            <w:sz w:val="21"/>
            <w:szCs w:val="21"/>
            <w:lang w:val="en"/>
          </w:rPr>
          <w:t>MGEs that</w:t>
        </w:r>
      </w:ins>
      <w:r w:rsidRPr="00562084">
        <w:rPr>
          <w:rFonts w:ascii="Helvetica" w:hAnsi="Helvetica" w:cs="Helvetica"/>
          <w:color w:val="11171A"/>
          <w:sz w:val="21"/>
          <w:szCs w:val="21"/>
          <w:lang w:val="en"/>
        </w:rPr>
        <w:t xml:space="preserve"> are as yet undescribed but which might</w:t>
      </w:r>
      <w:del w:id="140" w:author="Kuhn, Jens (NIH/NIAID) [C]" w:date="2020-12-05T21:11:00Z">
        <w:r w:rsidRPr="005F7EDC">
          <w:rPr>
            <w:rFonts w:ascii="Helvetica" w:hAnsi="Helvetica" w:cs="Helvetica"/>
            <w:color w:val="11171A"/>
            <w:sz w:val="21"/>
            <w:szCs w:val="21"/>
            <w:lang w:val="en"/>
          </w:rPr>
          <w:delText> </w:delText>
        </w:r>
      </w:del>
      <w:ins w:id="141" w:author="Kuhn, Jens (NIH/NIAID) [C]" w:date="2020-12-05T21:11:00Z">
        <w:r w:rsidRPr="00562084">
          <w:rPr>
            <w:rFonts w:ascii="Helvetica" w:hAnsi="Helvetica" w:cs="Helvetica"/>
            <w:color w:val="11171A"/>
            <w:sz w:val="21"/>
            <w:szCs w:val="21"/>
            <w:lang w:val="en"/>
          </w:rPr>
          <w:t xml:space="preserve"> </w:t>
        </w:r>
      </w:ins>
      <w:r w:rsidRPr="00562084">
        <w:rPr>
          <w:rFonts w:ascii="Helvetica" w:hAnsi="Helvetica" w:cs="Helvetica"/>
          <w:color w:val="11171A"/>
          <w:sz w:val="21"/>
          <w:szCs w:val="21"/>
          <w:lang w:val="en"/>
        </w:rPr>
        <w:t xml:space="preserve">belong to the </w:t>
      </w:r>
      <w:proofErr w:type="spellStart"/>
      <w:r w:rsidRPr="00562084">
        <w:rPr>
          <w:rFonts w:ascii="Helvetica" w:hAnsi="Helvetica" w:cs="Helvetica"/>
          <w:color w:val="11171A"/>
          <w:sz w:val="21"/>
          <w:szCs w:val="21"/>
          <w:lang w:val="en"/>
        </w:rPr>
        <w:t>taxon</w:t>
      </w:r>
      <w:proofErr w:type="spellEnd"/>
      <w:r w:rsidRPr="00562084">
        <w:rPr>
          <w:rFonts w:ascii="Helvetica" w:hAnsi="Helvetica" w:cs="Helvetica"/>
          <w:color w:val="11171A"/>
          <w:sz w:val="21"/>
          <w:szCs w:val="21"/>
          <w:lang w:val="en"/>
        </w:rPr>
        <w:t xml:space="preserve"> being named, or (3) appear to include within the taxon </w:t>
      </w:r>
      <w:del w:id="142" w:author="Kuhn, Jens (NIH/NIAID) [C]" w:date="2020-12-05T21:11:00Z">
        <w:r w:rsidRPr="005F7EDC">
          <w:rPr>
            <w:rFonts w:ascii="Helvetica" w:hAnsi="Helvetica" w:cs="Helvetica"/>
            <w:color w:val="11171A"/>
            <w:sz w:val="21"/>
            <w:szCs w:val="21"/>
            <w:lang w:val="en"/>
          </w:rPr>
          <w:delText>viruses which</w:delText>
        </w:r>
      </w:del>
      <w:ins w:id="143" w:author="Kuhn, Jens (NIH/NIAID) [C]" w:date="2020-12-05T21:11:00Z">
        <w:r w:rsidRPr="00562084">
          <w:rPr>
            <w:rFonts w:ascii="Helvetica" w:hAnsi="Helvetica" w:cs="Helvetica"/>
            <w:color w:val="11171A"/>
            <w:sz w:val="21"/>
            <w:szCs w:val="21"/>
            <w:lang w:val="en"/>
          </w:rPr>
          <w:t>MGEs that</w:t>
        </w:r>
      </w:ins>
      <w:r w:rsidRPr="00562084">
        <w:rPr>
          <w:rFonts w:ascii="Helvetica" w:hAnsi="Helvetica" w:cs="Helvetica"/>
          <w:color w:val="11171A"/>
          <w:sz w:val="21"/>
          <w:szCs w:val="21"/>
          <w:lang w:val="en"/>
        </w:rPr>
        <w:t xml:space="preserve"> are members of different taxa.</w:t>
      </w:r>
    </w:p>
    <w:p w14:paraId="4522E124"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44" w:author="Kuhn, Jens (NIH/NIAID) [C]" w:date="2020-12-05T21:11:00Z">
        <w:r w:rsidRPr="005F7EDC">
          <w:rPr>
            <w:rFonts w:ascii="Helvetica" w:hAnsi="Helvetica" w:cs="Helvetica"/>
            <w:color w:val="11171A"/>
            <w:sz w:val="21"/>
            <w:szCs w:val="21"/>
            <w:lang w:val="en"/>
          </w:rPr>
          <w:delText>17</w:delText>
        </w:r>
      </w:del>
      <w:ins w:id="145" w:author="Kuhn, Jens (NIH/NIAID) [C]" w:date="2020-12-05T21:11:00Z">
        <w:r w:rsidRPr="00562084">
          <w:rPr>
            <w:rFonts w:ascii="Helvetica" w:hAnsi="Helvetica" w:cs="Helvetica"/>
            <w:color w:val="11171A"/>
            <w:sz w:val="21"/>
            <w:szCs w:val="21"/>
            <w:lang w:val="en"/>
          </w:rPr>
          <w:t>18</w:t>
        </w:r>
      </w:ins>
    </w:p>
    <w:p w14:paraId="6623F0D3"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New names shall be chosen with due regard to national and/or local sensitivities. When names are universally used by virologists in published work, these or derivatives shall be the preferred basis for creating names, irrespective of national origin.</w:t>
      </w:r>
    </w:p>
    <w:p w14:paraId="0BDACB30"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46" w:author="Kuhn, Jens (NIH/NIAID) [C]" w:date="2020-12-05T21:11:00Z">
        <w:r w:rsidRPr="005F7EDC">
          <w:rPr>
            <w:rFonts w:ascii="Helvetica" w:hAnsi="Helvetica" w:cs="Helvetica"/>
            <w:color w:val="11171A"/>
            <w:sz w:val="21"/>
            <w:szCs w:val="21"/>
            <w:lang w:val="en"/>
          </w:rPr>
          <w:delText>18</w:delText>
        </w:r>
      </w:del>
      <w:ins w:id="147" w:author="Kuhn, Jens (NIH/NIAID) [C]" w:date="2020-12-05T21:11:00Z">
        <w:r w:rsidRPr="00562084">
          <w:rPr>
            <w:rFonts w:ascii="Helvetica" w:hAnsi="Helvetica" w:cs="Helvetica"/>
            <w:color w:val="11171A"/>
            <w:sz w:val="21"/>
            <w:szCs w:val="21"/>
            <w:lang w:val="en"/>
          </w:rPr>
          <w:t>19</w:t>
        </w:r>
      </w:ins>
    </w:p>
    <w:p w14:paraId="63B19F91"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All relevant ICTV Subcommittees and Study Groups will be consulted prior to a decision being taken on any taxonomic proposal submitted to the Executive Committee of the ICTV.</w:t>
      </w:r>
    </w:p>
    <w:p w14:paraId="3043612F"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Proposals concerning a family containing genera whose member viruses infect diverse types of host (e.g. plants and vertebrates, fungi and plants, and so on) must be considered by the Subcommittees responsible for viruses of each host type (i.e. Plant viruses, Vertebrate viruses, and so on). For example, taxonomic proposals concerned with the family </w:t>
      </w:r>
      <w:proofErr w:type="spellStart"/>
      <w:r w:rsidRPr="00562084">
        <w:rPr>
          <w:rFonts w:ascii="Helvetica" w:hAnsi="Helvetica" w:cs="Helvetica"/>
          <w:i/>
          <w:iCs/>
          <w:color w:val="333399"/>
          <w:sz w:val="21"/>
          <w:szCs w:val="21"/>
          <w:lang w:val="en"/>
        </w:rPr>
        <w:t>Partitiviridae</w:t>
      </w:r>
      <w:proofErr w:type="spellEnd"/>
      <w:del w:id="148" w:author="Kuhn, Jens (NIH/NIAID) [C]" w:date="2020-12-05T21:11:00Z">
        <w:r w:rsidRPr="005F7EDC">
          <w:rPr>
            <w:rFonts w:ascii="Helvetica" w:hAnsi="Helvetica" w:cs="Helvetica"/>
            <w:i/>
            <w:iCs/>
            <w:color w:val="333399"/>
            <w:sz w:val="21"/>
            <w:szCs w:val="21"/>
            <w:lang w:val="en"/>
          </w:rPr>
          <w:delText> </w:delText>
        </w:r>
      </w:del>
      <w:ins w:id="149" w:author="Kuhn, Jens (NIH/NIAID) [C]" w:date="2020-12-05T21:11:00Z">
        <w:r w:rsidRPr="00562084">
          <w:rPr>
            <w:rFonts w:ascii="Helvetica" w:hAnsi="Helvetica" w:cs="Helvetica"/>
            <w:color w:val="333399"/>
            <w:sz w:val="21"/>
            <w:szCs w:val="21"/>
            <w:lang w:val="en"/>
          </w:rPr>
          <w:t xml:space="preserve"> </w:t>
        </w:r>
      </w:ins>
      <w:r w:rsidRPr="00562084">
        <w:rPr>
          <w:rFonts w:ascii="Helvetica" w:hAnsi="Helvetica" w:cs="Helvetica"/>
          <w:color w:val="333399"/>
          <w:sz w:val="21"/>
          <w:szCs w:val="21"/>
          <w:lang w:val="en"/>
        </w:rPr>
        <w:t>would be considered by the Fungal Virus Subcommittee and one of its Study Groups but because some genera in the family contain viruses of plants, proposals affecting the family would also be considered by the Plant Virus Subcommittee.</w:t>
      </w:r>
    </w:p>
    <w:p w14:paraId="23F403F2" w14:textId="77777777" w:rsidR="00FC0FB5" w:rsidRPr="00562084" w:rsidRDefault="00FC0FB5">
      <w:pPr>
        <w:keepNext/>
        <w:keepLines/>
        <w:shd w:val="clear" w:color="auto" w:fill="FFFFFF"/>
        <w:spacing w:before="240" w:after="240" w:line="288" w:lineRule="auto"/>
        <w:outlineLvl w:val="3"/>
        <w:rPr>
          <w:rFonts w:ascii="Helvetica" w:hAnsi="Helvetica"/>
          <w:color w:val="11171A"/>
          <w:sz w:val="38"/>
          <w:lang w:val="en"/>
          <w:rPrChange w:id="150" w:author="Kuhn, Jens (NIH/NIAID) [C]" w:date="2020-12-05T21:11:00Z">
            <w:rPr>
              <w:rFonts w:ascii="Helvetica" w:hAnsi="Helvetica"/>
              <w:color w:val="11171A"/>
              <w:sz w:val="27"/>
              <w:lang w:val="en"/>
            </w:rPr>
          </w:rPrChange>
        </w:rPr>
        <w:pPrChange w:id="151" w:author="Kuhn, Jens (NIH/NIAID) [C]" w:date="2020-12-05T21:11:00Z">
          <w:pPr>
            <w:shd w:val="clear" w:color="auto" w:fill="FFFFFF"/>
            <w:spacing w:before="240" w:after="240" w:line="288" w:lineRule="auto"/>
            <w:outlineLvl w:val="3"/>
          </w:pPr>
        </w:pPrChange>
      </w:pPr>
      <w:r w:rsidRPr="00562084">
        <w:rPr>
          <w:rFonts w:ascii="Helvetica" w:hAnsi="Helvetica"/>
          <w:b/>
          <w:color w:val="11171A"/>
          <w:sz w:val="38"/>
          <w:lang w:val="en"/>
          <w:rPrChange w:id="152" w:author="Kuhn, Jens (NIH/NIAID) [C]" w:date="2020-12-05T21:11:00Z">
            <w:rPr>
              <w:rFonts w:ascii="Helvetica" w:hAnsi="Helvetica"/>
              <w:b/>
              <w:color w:val="11171A"/>
              <w:sz w:val="27"/>
              <w:lang w:val="en"/>
            </w:rPr>
          </w:rPrChange>
        </w:rPr>
        <w:t>III - Rules about Species</w:t>
      </w:r>
    </w:p>
    <w:p w14:paraId="63481368" w14:textId="77777777" w:rsidR="00FC0FB5" w:rsidRPr="00562084" w:rsidRDefault="00FC0FB5">
      <w:pPr>
        <w:keepNext/>
        <w:keepLines/>
        <w:shd w:val="clear" w:color="auto" w:fill="FFFFFF"/>
        <w:spacing w:before="360" w:after="360" w:line="360" w:lineRule="atLeast"/>
        <w:rPr>
          <w:rFonts w:ascii="Helvetica" w:hAnsi="Helvetica" w:cs="Helvetica"/>
          <w:color w:val="11171A"/>
          <w:sz w:val="21"/>
          <w:szCs w:val="21"/>
          <w:lang w:val="en"/>
        </w:rPr>
        <w:pPrChange w:id="153" w:author="Kuhn, Jens (NIH/NIAID) [C]" w:date="2020-12-05T21:11:00Z">
          <w:pPr>
            <w:shd w:val="clear" w:color="auto" w:fill="FFFFFF"/>
            <w:spacing w:before="360" w:after="360" w:line="360" w:lineRule="atLeast"/>
          </w:pPr>
        </w:pPrChange>
      </w:pPr>
      <w:r w:rsidRPr="00562084">
        <w:rPr>
          <w:rFonts w:ascii="Helvetica" w:hAnsi="Helvetica" w:cs="Helvetica"/>
          <w:b/>
          <w:bCs/>
          <w:color w:val="11171A"/>
          <w:sz w:val="21"/>
          <w:szCs w:val="21"/>
          <w:u w:val="single"/>
          <w:lang w:val="en"/>
        </w:rPr>
        <w:t xml:space="preserve">Definition of </w:t>
      </w:r>
      <w:del w:id="154" w:author="Kuhn, Jens (NIH/NIAID) [C]" w:date="2020-12-05T21:11:00Z">
        <w:r w:rsidRPr="005F7EDC">
          <w:rPr>
            <w:rFonts w:ascii="Helvetica" w:hAnsi="Helvetica" w:cs="Helvetica"/>
            <w:b/>
            <w:bCs/>
            <w:color w:val="11171A"/>
            <w:sz w:val="21"/>
            <w:szCs w:val="21"/>
            <w:u w:val="single"/>
            <w:lang w:val="en"/>
          </w:rPr>
          <w:delText>a virus</w:delText>
        </w:r>
      </w:del>
      <w:ins w:id="155" w:author="Kuhn, Jens (NIH/NIAID) [C]" w:date="2020-12-05T21:11:00Z">
        <w:r w:rsidRPr="00562084">
          <w:rPr>
            <w:rFonts w:ascii="Helvetica" w:hAnsi="Helvetica" w:cs="Helvetica"/>
            <w:b/>
            <w:bCs/>
            <w:color w:val="11171A"/>
            <w:sz w:val="21"/>
            <w:szCs w:val="21"/>
            <w:u w:val="single"/>
            <w:lang w:val="en"/>
          </w:rPr>
          <w:t>an MGE</w:t>
        </w:r>
      </w:ins>
      <w:r w:rsidRPr="00562084">
        <w:rPr>
          <w:rFonts w:ascii="Helvetica" w:hAnsi="Helvetica" w:cs="Helvetica"/>
          <w:b/>
          <w:bCs/>
          <w:color w:val="11171A"/>
          <w:sz w:val="21"/>
          <w:szCs w:val="21"/>
          <w:u w:val="single"/>
          <w:lang w:val="en"/>
        </w:rPr>
        <w:t xml:space="preserve"> species</w:t>
      </w:r>
    </w:p>
    <w:p w14:paraId="5F1D7B55" w14:textId="77777777" w:rsidR="00FC0FB5" w:rsidRPr="00562084" w:rsidRDefault="00FC0FB5">
      <w:pPr>
        <w:keepNext/>
        <w:keepLines/>
        <w:shd w:val="clear" w:color="auto" w:fill="FFFFFF"/>
        <w:spacing w:before="360" w:after="360" w:line="360" w:lineRule="atLeast"/>
        <w:rPr>
          <w:rFonts w:ascii="Helvetica" w:hAnsi="Helvetica" w:cs="Helvetica"/>
          <w:color w:val="11171A"/>
          <w:sz w:val="21"/>
          <w:szCs w:val="21"/>
          <w:lang w:val="en"/>
        </w:rPr>
        <w:pPrChange w:id="156" w:author="Kuhn, Jens (NIH/NIAID) [C]" w:date="2020-12-05T21:11:00Z">
          <w:pPr>
            <w:shd w:val="clear" w:color="auto" w:fill="FFFFFF"/>
            <w:spacing w:before="360" w:after="360" w:line="360" w:lineRule="atLeast"/>
          </w:pPr>
        </w:pPrChange>
      </w:pPr>
      <w:r w:rsidRPr="00562084">
        <w:rPr>
          <w:rFonts w:ascii="Helvetica" w:hAnsi="Helvetica" w:cs="Helvetica"/>
          <w:color w:val="11171A"/>
          <w:sz w:val="21"/>
          <w:szCs w:val="21"/>
          <w:lang w:val="en"/>
        </w:rPr>
        <w:t>3.</w:t>
      </w:r>
      <w:del w:id="157" w:author="Kuhn, Jens (NIH/NIAID) [C]" w:date="2020-12-05T21:11:00Z">
        <w:r w:rsidRPr="005F7EDC">
          <w:rPr>
            <w:rFonts w:ascii="Helvetica" w:hAnsi="Helvetica" w:cs="Helvetica"/>
            <w:color w:val="11171A"/>
            <w:sz w:val="21"/>
            <w:szCs w:val="21"/>
            <w:lang w:val="en"/>
          </w:rPr>
          <w:delText>19</w:delText>
        </w:r>
      </w:del>
      <w:ins w:id="158" w:author="Kuhn, Jens (NIH/NIAID) [C]" w:date="2020-12-05T21:11:00Z">
        <w:r w:rsidRPr="00562084">
          <w:rPr>
            <w:rFonts w:ascii="Helvetica" w:hAnsi="Helvetica" w:cs="Helvetica"/>
            <w:color w:val="11171A"/>
            <w:sz w:val="21"/>
            <w:szCs w:val="21"/>
            <w:lang w:val="en"/>
          </w:rPr>
          <w:t>20</w:t>
        </w:r>
      </w:ins>
    </w:p>
    <w:p w14:paraId="09116411"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Species shall be created in accordance with the following definition:</w:t>
      </w:r>
    </w:p>
    <w:p w14:paraId="7B38A123"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"A species is the lowest taxonomic level in the hierarchy approved by the ICTV. A species is a monophyletic group of </w:t>
      </w:r>
      <w:del w:id="159" w:author="Kuhn, Jens (NIH/NIAID) [C]" w:date="2020-12-05T21:11:00Z">
        <w:r w:rsidRPr="005F7EDC">
          <w:rPr>
            <w:rFonts w:ascii="Helvetica" w:hAnsi="Helvetica" w:cs="Helvetica"/>
            <w:color w:val="11171A"/>
            <w:sz w:val="21"/>
            <w:szCs w:val="21"/>
            <w:lang w:val="en"/>
          </w:rPr>
          <w:delText>viruses</w:delText>
        </w:r>
      </w:del>
      <w:ins w:id="160" w:author="Kuhn, Jens (NIH/NIAID) [C]" w:date="2020-12-05T21:11:00Z">
        <w:r w:rsidRPr="00562084">
          <w:rPr>
            <w:rFonts w:ascii="Helvetica" w:hAnsi="Helvetica" w:cs="Helvetica"/>
            <w:color w:val="11171A"/>
            <w:sz w:val="21"/>
            <w:szCs w:val="21"/>
            <w:lang w:val="en"/>
          </w:rPr>
          <w:t>MGEs</w:t>
        </w:r>
      </w:ins>
      <w:r w:rsidRPr="00562084">
        <w:rPr>
          <w:rFonts w:ascii="Helvetica" w:hAnsi="Helvetica" w:cs="Helvetica"/>
          <w:color w:val="11171A"/>
          <w:sz w:val="21"/>
          <w:szCs w:val="21"/>
          <w:lang w:val="en"/>
        </w:rPr>
        <w:t xml:space="preserve"> whose properties can be distinguished from those of other species by multiple criteria."</w:t>
      </w:r>
    </w:p>
    <w:p w14:paraId="468AA810"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 xml:space="preserve">Comment: The criteria by which different species within a genus are distinguished shall be established by the appropriate Study Group. These criteria may include, but are not limited to, natural and experimental host range, cell and tissue tropism, pathogenicity, vector specificity, antigenicity, and the degree of relatedness of their genomes or genes. The criteria used should be published in the relevant section of the ICTV Report and reviewed periodically by the </w:t>
      </w:r>
      <w:ins w:id="161" w:author="Kuhn, Jens (NIH/NIAID) [C]" w:date="2020-12-05T21:11:00Z">
        <w:r>
          <w:rPr>
            <w:rFonts w:ascii="Helvetica" w:hAnsi="Helvetica" w:cs="Helvetica"/>
            <w:color w:val="333399"/>
            <w:sz w:val="21"/>
            <w:szCs w:val="21"/>
            <w:lang w:val="en"/>
          </w:rPr>
          <w:t xml:space="preserve">appropriate </w:t>
        </w:r>
      </w:ins>
      <w:r w:rsidRPr="00562084">
        <w:rPr>
          <w:rFonts w:ascii="Helvetica" w:hAnsi="Helvetica" w:cs="Helvetica"/>
          <w:color w:val="333399"/>
          <w:sz w:val="21"/>
          <w:szCs w:val="21"/>
          <w:lang w:val="en"/>
        </w:rPr>
        <w:t>Study Group.</w:t>
      </w:r>
    </w:p>
    <w:p w14:paraId="505E3A77"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b/>
          <w:bCs/>
          <w:color w:val="11171A"/>
          <w:sz w:val="21"/>
          <w:szCs w:val="21"/>
          <w:u w:val="single"/>
          <w:lang w:val="en"/>
        </w:rPr>
        <w:t>Construction of a name</w:t>
      </w:r>
    </w:p>
    <w:p w14:paraId="49F5BA1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162" w:author="Kuhn, Jens (NIH/NIAID) [C]" w:date="2020-12-05T21:11:00Z">
        <w:r w:rsidRPr="005F7EDC">
          <w:rPr>
            <w:rFonts w:ascii="Helvetica" w:hAnsi="Helvetica" w:cs="Helvetica"/>
            <w:color w:val="11171A"/>
            <w:sz w:val="21"/>
            <w:szCs w:val="21"/>
            <w:lang w:val="en"/>
          </w:rPr>
          <w:delText>20</w:delText>
        </w:r>
      </w:del>
      <w:ins w:id="163" w:author="Kuhn, Jens (NIH/NIAID) [C]" w:date="2020-12-05T21:11:00Z">
        <w:r w:rsidRPr="00562084">
          <w:rPr>
            <w:rFonts w:ascii="Helvetica" w:hAnsi="Helvetica" w:cs="Helvetica"/>
            <w:color w:val="11171A"/>
            <w:sz w:val="21"/>
            <w:szCs w:val="21"/>
            <w:lang w:val="en"/>
          </w:rPr>
          <w:t>21</w:t>
        </w:r>
      </w:ins>
    </w:p>
    <w:p w14:paraId="72F14D3C"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A species name shall consist of as few words as practicable but be distinct from names of other taxa. Species names shall not consist only of a host name and the word "virus".</w:t>
      </w:r>
    </w:p>
    <w:p w14:paraId="2E2CF62D"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Comment: Species names normally comprise more than one word (</w:t>
      </w:r>
      <w:proofErr w:type="spellStart"/>
      <w:proofErr w:type="gramStart"/>
      <w:r w:rsidRPr="00562084">
        <w:rPr>
          <w:rFonts w:ascii="Helvetica" w:hAnsi="Helvetica" w:cs="Helvetica"/>
          <w:color w:val="333399"/>
          <w:sz w:val="21"/>
          <w:szCs w:val="21"/>
          <w:lang w:val="en"/>
        </w:rPr>
        <w:t>e.g</w:t>
      </w:r>
      <w:proofErr w:type="spellEnd"/>
      <w:proofErr w:type="gramEnd"/>
      <w:del w:id="164" w:author="Kuhn, Jens (NIH/NIAID) [C]" w:date="2020-12-05T21:11:00Z">
        <w:r w:rsidRPr="005F7EDC">
          <w:rPr>
            <w:rFonts w:ascii="Helvetica" w:hAnsi="Helvetica" w:cs="Helvetica"/>
            <w:color w:val="333399"/>
            <w:sz w:val="21"/>
            <w:szCs w:val="21"/>
            <w:lang w:val="en"/>
          </w:rPr>
          <w:delText>.</w:delText>
        </w:r>
      </w:del>
      <w:ins w:id="165" w:author="Kuhn, Jens (NIH/NIAID) [C]" w:date="2020-12-05T21:11:00Z">
        <w:r w:rsidRPr="00562084">
          <w:rPr>
            <w:rFonts w:ascii="Helvetica" w:hAnsi="Helvetica" w:cs="Helvetica"/>
            <w:color w:val="333399"/>
            <w:sz w:val="21"/>
            <w:szCs w:val="21"/>
            <w:lang w:val="en"/>
          </w:rPr>
          <w:t>,</w:t>
        </w:r>
      </w:ins>
      <w:r w:rsidRPr="00562084">
        <w:rPr>
          <w:rFonts w:ascii="Helvetica" w:hAnsi="Helvetica" w:cs="Helvetica"/>
          <w:color w:val="333399"/>
          <w:sz w:val="21"/>
          <w:szCs w:val="21"/>
          <w:lang w:val="en"/>
        </w:rPr>
        <w:t xml:space="preserve"> </w:t>
      </w:r>
      <w:r w:rsidRPr="00562084">
        <w:rPr>
          <w:rFonts w:ascii="Helvetica" w:hAnsi="Helvetica" w:cs="Helvetica"/>
          <w:i/>
          <w:iCs/>
          <w:color w:val="333399"/>
          <w:sz w:val="21"/>
          <w:szCs w:val="21"/>
          <w:lang w:val="en"/>
        </w:rPr>
        <w:t xml:space="preserve">Bunyamwera </w:t>
      </w:r>
      <w:proofErr w:type="spellStart"/>
      <w:r w:rsidRPr="00562084">
        <w:rPr>
          <w:rFonts w:ascii="Helvetica" w:hAnsi="Helvetica" w:cs="Helvetica"/>
          <w:i/>
          <w:iCs/>
          <w:color w:val="333399"/>
          <w:sz w:val="21"/>
          <w:szCs w:val="21"/>
          <w:lang w:val="en"/>
        </w:rPr>
        <w:t>orthobunyavirus</w:t>
      </w:r>
      <w:proofErr w:type="spellEnd"/>
      <w:r w:rsidRPr="00562084">
        <w:rPr>
          <w:rFonts w:ascii="Helvetica" w:hAnsi="Helvetica" w:cs="Helvetica"/>
          <w:color w:val="333399"/>
          <w:sz w:val="21"/>
          <w:szCs w:val="21"/>
          <w:lang w:val="en"/>
        </w:rPr>
        <w:t>).</w:t>
      </w:r>
    </w:p>
    <w:p w14:paraId="0DECEE19" w14:textId="77777777" w:rsidR="00FC0FB5" w:rsidRPr="00562084" w:rsidRDefault="00FC0FB5">
      <w:pPr>
        <w:keepNext/>
        <w:keepLines/>
        <w:shd w:val="clear" w:color="auto" w:fill="FFFFFF"/>
        <w:spacing w:before="360" w:after="360" w:line="360" w:lineRule="atLeast"/>
        <w:rPr>
          <w:rFonts w:ascii="Helvetica" w:hAnsi="Helvetica" w:cs="Helvetica"/>
          <w:color w:val="11171A"/>
          <w:sz w:val="21"/>
          <w:szCs w:val="21"/>
          <w:lang w:val="en"/>
        </w:rPr>
        <w:pPrChange w:id="166" w:author="Kuhn, Jens (NIH/NIAID) [C]" w:date="2020-12-05T21:11:00Z">
          <w:pPr>
            <w:shd w:val="clear" w:color="auto" w:fill="FFFFFF"/>
            <w:spacing w:before="360" w:after="360" w:line="360" w:lineRule="atLeast"/>
          </w:pPr>
        </w:pPrChange>
      </w:pPr>
      <w:r w:rsidRPr="00562084">
        <w:rPr>
          <w:rFonts w:ascii="Helvetica" w:hAnsi="Helvetica" w:cs="Helvetica"/>
          <w:color w:val="11171A"/>
          <w:sz w:val="21"/>
          <w:szCs w:val="21"/>
          <w:lang w:val="en"/>
        </w:rPr>
        <w:t>3.</w:t>
      </w:r>
      <w:del w:id="167" w:author="Kuhn, Jens (NIH/NIAID) [C]" w:date="2020-12-05T21:11:00Z">
        <w:r w:rsidRPr="005F7EDC">
          <w:rPr>
            <w:rFonts w:ascii="Helvetica" w:hAnsi="Helvetica" w:cs="Helvetica"/>
            <w:color w:val="11171A"/>
            <w:sz w:val="21"/>
            <w:szCs w:val="21"/>
            <w:lang w:val="en"/>
          </w:rPr>
          <w:delText>21</w:delText>
        </w:r>
      </w:del>
      <w:ins w:id="168" w:author="Kuhn, Jens (NIH/NIAID) [C]" w:date="2020-12-05T21:11:00Z">
        <w:r w:rsidRPr="00562084">
          <w:rPr>
            <w:rFonts w:ascii="Helvetica" w:hAnsi="Helvetica" w:cs="Helvetica"/>
            <w:color w:val="11171A"/>
            <w:sz w:val="21"/>
            <w:szCs w:val="21"/>
            <w:lang w:val="en"/>
          </w:rPr>
          <w:t>22</w:t>
        </w:r>
      </w:ins>
    </w:p>
    <w:p w14:paraId="5576EF13"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A species name must provide an appropriately unambiguous identification of the species.</w:t>
      </w:r>
    </w:p>
    <w:p w14:paraId="4EBE9C5E"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Comment: Species names should be distinctive. They should not be in a form that could be easily confused with the names of other taxa.</w:t>
      </w:r>
    </w:p>
    <w:p w14:paraId="0181B4A5" w14:textId="77777777" w:rsidR="00FC0FB5" w:rsidRPr="00562084" w:rsidRDefault="00FC0FB5">
      <w:pPr>
        <w:keepNext/>
        <w:keepLines/>
        <w:shd w:val="clear" w:color="auto" w:fill="FFFFFF"/>
        <w:spacing w:before="240" w:after="240" w:line="288" w:lineRule="auto"/>
        <w:outlineLvl w:val="3"/>
        <w:rPr>
          <w:rFonts w:ascii="Helvetica" w:hAnsi="Helvetica"/>
          <w:color w:val="11171A"/>
          <w:sz w:val="38"/>
          <w:lang w:val="en"/>
          <w:rPrChange w:id="169" w:author="Kuhn, Jens (NIH/NIAID) [C]" w:date="2020-12-05T21:11:00Z">
            <w:rPr>
              <w:rFonts w:ascii="Helvetica" w:hAnsi="Helvetica"/>
              <w:color w:val="11171A"/>
              <w:sz w:val="27"/>
              <w:lang w:val="en"/>
            </w:rPr>
          </w:rPrChange>
        </w:rPr>
        <w:pPrChange w:id="170" w:author="Kuhn, Jens (NIH/NIAID) [C]" w:date="2020-12-05T21:11:00Z">
          <w:pPr>
            <w:shd w:val="clear" w:color="auto" w:fill="FFFFFF"/>
            <w:spacing w:before="240" w:after="240" w:line="288" w:lineRule="auto"/>
            <w:outlineLvl w:val="3"/>
          </w:pPr>
        </w:pPrChange>
      </w:pPr>
      <w:r w:rsidRPr="00562084">
        <w:rPr>
          <w:rFonts w:ascii="Helvetica" w:hAnsi="Helvetica"/>
          <w:b/>
          <w:color w:val="11171A"/>
          <w:sz w:val="38"/>
          <w:lang w:val="en"/>
          <w:rPrChange w:id="171" w:author="Kuhn, Jens (NIH/NIAID) [C]" w:date="2020-12-05T21:11:00Z">
            <w:rPr>
              <w:rFonts w:ascii="Helvetica" w:hAnsi="Helvetica"/>
              <w:b/>
              <w:color w:val="11171A"/>
              <w:sz w:val="27"/>
              <w:lang w:val="en"/>
            </w:rPr>
          </w:rPrChange>
        </w:rPr>
        <w:t>IV - Rules about Ranks other than Species</w:t>
      </w:r>
    </w:p>
    <w:p w14:paraId="67FBC008" w14:textId="77777777" w:rsidR="00FC0FB5" w:rsidRPr="00562084" w:rsidRDefault="00FC0FB5" w:rsidP="00FC0FB5">
      <w:pPr>
        <w:keepNext/>
        <w:keepLines/>
        <w:shd w:val="clear" w:color="auto" w:fill="FFFFFF"/>
        <w:spacing w:before="360" w:after="360" w:line="360" w:lineRule="atLeast"/>
        <w:rPr>
          <w:ins w:id="172" w:author="Kuhn, Jens (NIH/NIAID) [C]" w:date="2020-12-05T21:11:00Z"/>
          <w:rFonts w:ascii="Helvetica" w:hAnsi="Helvetica" w:cs="Helvetica"/>
          <w:color w:val="11171A"/>
          <w:sz w:val="21"/>
          <w:szCs w:val="21"/>
          <w:lang w:val="en"/>
        </w:rPr>
      </w:pPr>
      <w:r w:rsidRPr="00562084">
        <w:rPr>
          <w:rFonts w:ascii="Helvetica" w:hAnsi="Helvetica" w:cs="Helvetica"/>
          <w:color w:val="11171A"/>
          <w:sz w:val="21"/>
          <w:szCs w:val="21"/>
          <w:lang w:val="en"/>
        </w:rPr>
        <w:t>3.</w:t>
      </w:r>
      <w:del w:id="173" w:author="Kuhn, Jens (NIH/NIAID) [C]" w:date="2020-12-05T21:11:00Z">
        <w:r w:rsidRPr="005F7EDC">
          <w:rPr>
            <w:rFonts w:ascii="Helvetica" w:hAnsi="Helvetica" w:cs="Helvetica"/>
            <w:color w:val="11171A"/>
            <w:sz w:val="21"/>
            <w:szCs w:val="21"/>
            <w:lang w:val="en"/>
          </w:rPr>
          <w:delText xml:space="preserve">22. </w:delText>
        </w:r>
      </w:del>
      <w:ins w:id="174" w:author="Kuhn, Jens (NIH/NIAID) [C]" w:date="2020-12-05T21:11:00Z">
        <w:r w:rsidRPr="00562084">
          <w:rPr>
            <w:rFonts w:ascii="Helvetica" w:hAnsi="Helvetica" w:cs="Helvetica"/>
            <w:color w:val="11171A"/>
            <w:sz w:val="21"/>
            <w:szCs w:val="21"/>
            <w:lang w:val="en"/>
          </w:rPr>
          <w:t>23</w:t>
        </w:r>
      </w:ins>
    </w:p>
    <w:p w14:paraId="4002E58C"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Every individual </w:t>
      </w:r>
      <w:del w:id="175" w:author="Kuhn, Jens (NIH/NIAID) [C]" w:date="2020-12-05T21:11:00Z">
        <w:r w:rsidRPr="005F7EDC">
          <w:rPr>
            <w:rFonts w:ascii="Helvetica" w:hAnsi="Helvetica" w:cs="Helvetica"/>
            <w:color w:val="11171A"/>
            <w:sz w:val="21"/>
            <w:szCs w:val="21"/>
            <w:lang w:val="en"/>
          </w:rPr>
          <w:delText>virus</w:delText>
        </w:r>
      </w:del>
      <w:ins w:id="176" w:author="Kuhn, Jens (NIH/NIAID) [C]" w:date="2020-12-05T21:11:00Z">
        <w:r w:rsidRPr="00562084">
          <w:rPr>
            <w:rFonts w:ascii="Helvetica" w:hAnsi="Helvetica" w:cs="Helvetica"/>
            <w:color w:val="11171A"/>
            <w:sz w:val="21"/>
            <w:szCs w:val="21"/>
            <w:lang w:val="en"/>
          </w:rPr>
          <w:t>MGE</w:t>
        </w:r>
      </w:ins>
      <w:r w:rsidRPr="00562084">
        <w:rPr>
          <w:rFonts w:ascii="Helvetica" w:hAnsi="Helvetica" w:cs="Helvetica"/>
          <w:color w:val="11171A"/>
          <w:sz w:val="21"/>
          <w:szCs w:val="21"/>
          <w:lang w:val="en"/>
        </w:rPr>
        <w:t xml:space="preserve"> is a physical entity and treated as belonging to </w:t>
      </w:r>
      <w:proofErr w:type="gramStart"/>
      <w:r w:rsidRPr="00562084">
        <w:rPr>
          <w:rFonts w:ascii="Helvetica" w:hAnsi="Helvetica" w:cs="Helvetica"/>
          <w:color w:val="11171A"/>
          <w:sz w:val="21"/>
          <w:szCs w:val="21"/>
          <w:lang w:val="en"/>
        </w:rPr>
        <w:t>a number of</w:t>
      </w:r>
      <w:proofErr w:type="gramEnd"/>
      <w:r w:rsidRPr="00562084">
        <w:rPr>
          <w:rFonts w:ascii="Helvetica" w:hAnsi="Helvetica" w:cs="Helvetica"/>
          <w:color w:val="11171A"/>
          <w:sz w:val="21"/>
          <w:szCs w:val="21"/>
          <w:lang w:val="en"/>
        </w:rPr>
        <w:t xml:space="preserve"> taxa of hierarchical ranks, some of which may remain undefined.</w:t>
      </w:r>
    </w:p>
    <w:p w14:paraId="4A2D0DB7" w14:textId="77777777" w:rsidR="00FC0FB5" w:rsidRPr="00562084" w:rsidRDefault="00FC0FB5" w:rsidP="00FC0FB5">
      <w:pPr>
        <w:keepNext/>
        <w:keepLines/>
        <w:spacing w:before="273" w:after="273" w:line="320" w:lineRule="atLeast"/>
        <w:outlineLvl w:val="3"/>
        <w:rPr>
          <w:ins w:id="177" w:author="Kuhn, Jens (NIH/NIAID) [C]" w:date="2020-12-05T21:11:00Z"/>
          <w:rFonts w:ascii="Helvetica" w:hAnsi="Helvetica" w:cs="Helvetica"/>
          <w:color w:val="11171A"/>
          <w:sz w:val="38"/>
          <w:szCs w:val="38"/>
        </w:rPr>
      </w:pPr>
      <w:ins w:id="178" w:author="Kuhn, Jens (NIH/NIAID) [C]" w:date="2020-12-05T21:11:00Z">
        <w:r w:rsidRPr="00562084">
          <w:rPr>
            <w:rFonts w:ascii="Helvetica" w:hAnsi="Helvetica" w:cs="Helvetica"/>
            <w:b/>
            <w:bCs/>
            <w:color w:val="11171A"/>
            <w:sz w:val="38"/>
            <w:szCs w:val="38"/>
          </w:rPr>
          <w:t>V - Rules about Viruses</w:t>
        </w:r>
      </w:ins>
    </w:p>
    <w:p w14:paraId="3D7407DD" w14:textId="77777777" w:rsidR="00FC0FB5" w:rsidRPr="00562084" w:rsidRDefault="00FC0FB5" w:rsidP="00FC0FB5">
      <w:pPr>
        <w:keepNext/>
        <w:keepLines/>
        <w:shd w:val="clear" w:color="auto" w:fill="FFFFFF"/>
        <w:spacing w:before="360" w:after="360" w:line="360" w:lineRule="atLeast"/>
        <w:rPr>
          <w:ins w:id="179" w:author="Kuhn, Jens (NIH/NIAID) [C]" w:date="2020-12-05T21:11:00Z"/>
          <w:rFonts w:ascii="Helvetica" w:hAnsi="Helvetica" w:cs="Helvetica"/>
          <w:color w:val="11171A"/>
          <w:sz w:val="21"/>
          <w:szCs w:val="21"/>
          <w:lang w:val="en"/>
        </w:rPr>
      </w:pPr>
      <w:r w:rsidRPr="00562084">
        <w:rPr>
          <w:rFonts w:ascii="Helvetica" w:hAnsi="Helvetica" w:cs="Helvetica"/>
          <w:color w:val="11171A"/>
          <w:sz w:val="21"/>
          <w:szCs w:val="21"/>
          <w:lang w:val="en"/>
        </w:rPr>
        <w:t>3.</w:t>
      </w:r>
      <w:del w:id="180" w:author="Kuhn, Jens (NIH/NIAID) [C]" w:date="2020-12-05T21:11:00Z">
        <w:r w:rsidRPr="005F7EDC">
          <w:rPr>
            <w:rFonts w:ascii="Helvetica" w:hAnsi="Helvetica" w:cs="Helvetica"/>
            <w:color w:val="11171A"/>
            <w:sz w:val="21"/>
            <w:szCs w:val="21"/>
            <w:lang w:val="en"/>
          </w:rPr>
          <w:delText xml:space="preserve">23. </w:delText>
        </w:r>
      </w:del>
      <w:ins w:id="181" w:author="Kuhn, Jens (NIH/NIAID) [C]" w:date="2020-12-05T21:11:00Z">
        <w:r w:rsidRPr="00562084">
          <w:rPr>
            <w:rFonts w:ascii="Helvetica" w:hAnsi="Helvetica" w:cs="Helvetica"/>
            <w:color w:val="11171A"/>
            <w:sz w:val="21"/>
            <w:szCs w:val="21"/>
            <w:lang w:val="en"/>
          </w:rPr>
          <w:t>24</w:t>
        </w:r>
      </w:ins>
    </w:p>
    <w:p w14:paraId="275E6FB8"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Other than species, the ranks currently in use in virus taxonomy, from most to least diverse, are realm, </w:t>
      </w:r>
      <w:proofErr w:type="spellStart"/>
      <w:r w:rsidRPr="00562084">
        <w:rPr>
          <w:rFonts w:ascii="Helvetica" w:hAnsi="Helvetica" w:cs="Helvetica"/>
          <w:color w:val="11171A"/>
          <w:sz w:val="21"/>
          <w:szCs w:val="21"/>
          <w:lang w:val="en"/>
        </w:rPr>
        <w:t>subrealm</w:t>
      </w:r>
      <w:proofErr w:type="spellEnd"/>
      <w:r w:rsidRPr="00562084">
        <w:rPr>
          <w:rFonts w:ascii="Helvetica" w:hAnsi="Helvetica" w:cs="Helvetica"/>
          <w:color w:val="11171A"/>
          <w:sz w:val="21"/>
          <w:szCs w:val="21"/>
          <w:lang w:val="en"/>
        </w:rPr>
        <w:t>, kingdom, subkingdom, phylum, subphylum, class, subclass, order, suborder, family, subfamily, genus and subgenus. The names for these ranks shall be single words ending with the suffixes “-</w:t>
      </w:r>
      <w:proofErr w:type="spellStart"/>
      <w:r w:rsidRPr="00447BF0">
        <w:rPr>
          <w:rFonts w:ascii="Helvetica" w:hAnsi="Helvetica"/>
          <w:i/>
          <w:color w:val="11171A"/>
          <w:sz w:val="21"/>
          <w:lang w:val="en"/>
          <w:rPrChange w:id="182" w:author="Kuhn, Jens (NIH/NIAID) [C]" w:date="2020-12-05T21:11:00Z">
            <w:rPr>
              <w:rFonts w:ascii="Helvetica" w:hAnsi="Helvetica"/>
              <w:color w:val="11171A"/>
              <w:sz w:val="21"/>
              <w:lang w:val="en"/>
            </w:rPr>
          </w:rPrChange>
        </w:rPr>
        <w:t>viria</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83" w:author="Kuhn, Jens (NIH/NIAID) [C]" w:date="2020-12-05T21:11:00Z">
            <w:rPr>
              <w:rFonts w:ascii="Helvetica" w:hAnsi="Helvetica"/>
              <w:color w:val="11171A"/>
              <w:sz w:val="21"/>
              <w:lang w:val="en"/>
            </w:rPr>
          </w:rPrChange>
        </w:rPr>
        <w:t>vira</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84" w:author="Kuhn, Jens (NIH/NIAID) [C]" w:date="2020-12-05T21:11:00Z">
            <w:rPr>
              <w:rFonts w:ascii="Helvetica" w:hAnsi="Helvetica"/>
              <w:color w:val="11171A"/>
              <w:sz w:val="21"/>
              <w:lang w:val="en"/>
            </w:rPr>
          </w:rPrChange>
        </w:rPr>
        <w:t>virae</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85" w:author="Kuhn, Jens (NIH/NIAID) [C]" w:date="2020-12-05T21:11:00Z">
            <w:rPr>
              <w:rFonts w:ascii="Helvetica" w:hAnsi="Helvetica"/>
              <w:color w:val="11171A"/>
              <w:sz w:val="21"/>
              <w:lang w:val="en"/>
            </w:rPr>
          </w:rPrChange>
        </w:rPr>
        <w:t>virites</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86" w:author="Kuhn, Jens (NIH/NIAID) [C]" w:date="2020-12-05T21:11:00Z">
            <w:rPr>
              <w:rFonts w:ascii="Helvetica" w:hAnsi="Helvetica"/>
              <w:color w:val="11171A"/>
              <w:sz w:val="21"/>
              <w:lang w:val="en"/>
            </w:rPr>
          </w:rPrChange>
        </w:rPr>
        <w:t>viricota</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87" w:author="Kuhn, Jens (NIH/NIAID) [C]" w:date="2020-12-05T21:11:00Z">
            <w:rPr>
              <w:rFonts w:ascii="Helvetica" w:hAnsi="Helvetica"/>
              <w:color w:val="11171A"/>
              <w:sz w:val="21"/>
              <w:lang w:val="en"/>
            </w:rPr>
          </w:rPrChange>
        </w:rPr>
        <w:t>viricotina</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88" w:author="Kuhn, Jens (NIH/NIAID) [C]" w:date="2020-12-05T21:11:00Z">
            <w:rPr>
              <w:rFonts w:ascii="Helvetica" w:hAnsi="Helvetica"/>
              <w:color w:val="11171A"/>
              <w:sz w:val="21"/>
              <w:lang w:val="en"/>
            </w:rPr>
          </w:rPrChange>
        </w:rPr>
        <w:t>viricetes</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89" w:author="Kuhn, Jens (NIH/NIAID) [C]" w:date="2020-12-05T21:11:00Z">
            <w:rPr>
              <w:rFonts w:ascii="Helvetica" w:hAnsi="Helvetica"/>
              <w:color w:val="11171A"/>
              <w:sz w:val="21"/>
              <w:lang w:val="en"/>
            </w:rPr>
          </w:rPrChange>
        </w:rPr>
        <w:t>viricetidae</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90" w:author="Kuhn, Jens (NIH/NIAID) [C]" w:date="2020-12-05T21:11:00Z">
            <w:rPr>
              <w:rFonts w:ascii="Helvetica" w:hAnsi="Helvetica"/>
              <w:color w:val="11171A"/>
              <w:sz w:val="21"/>
              <w:lang w:val="en"/>
            </w:rPr>
          </w:rPrChange>
        </w:rPr>
        <w:t>virales</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91" w:author="Kuhn, Jens (NIH/NIAID) [C]" w:date="2020-12-05T21:11:00Z">
            <w:rPr>
              <w:rFonts w:ascii="Helvetica" w:hAnsi="Helvetica"/>
              <w:color w:val="11171A"/>
              <w:sz w:val="21"/>
              <w:lang w:val="en"/>
            </w:rPr>
          </w:rPrChange>
        </w:rPr>
        <w:t>virineae</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92" w:author="Kuhn, Jens (NIH/NIAID) [C]" w:date="2020-12-05T21:11:00Z">
            <w:rPr>
              <w:rFonts w:ascii="Helvetica" w:hAnsi="Helvetica"/>
              <w:color w:val="11171A"/>
              <w:sz w:val="21"/>
              <w:lang w:val="en"/>
            </w:rPr>
          </w:rPrChange>
        </w:rPr>
        <w:t>viridae</w:t>
      </w:r>
      <w:proofErr w:type="spellEnd"/>
      <w:r w:rsidRPr="00562084">
        <w:rPr>
          <w:rFonts w:ascii="Helvetica" w:hAnsi="Helvetica" w:cs="Helvetica"/>
          <w:color w:val="11171A"/>
          <w:sz w:val="21"/>
          <w:szCs w:val="21"/>
          <w:lang w:val="en"/>
        </w:rPr>
        <w:t>”, “-</w:t>
      </w:r>
      <w:proofErr w:type="spellStart"/>
      <w:r w:rsidRPr="00447BF0">
        <w:rPr>
          <w:rFonts w:ascii="Helvetica" w:hAnsi="Helvetica"/>
          <w:i/>
          <w:color w:val="11171A"/>
          <w:sz w:val="21"/>
          <w:lang w:val="en"/>
          <w:rPrChange w:id="193" w:author="Kuhn, Jens (NIH/NIAID) [C]" w:date="2020-12-05T21:11:00Z">
            <w:rPr>
              <w:rFonts w:ascii="Helvetica" w:hAnsi="Helvetica"/>
              <w:color w:val="11171A"/>
              <w:sz w:val="21"/>
              <w:lang w:val="en"/>
            </w:rPr>
          </w:rPrChange>
        </w:rPr>
        <w:t>virinae</w:t>
      </w:r>
      <w:proofErr w:type="spellEnd"/>
      <w:r w:rsidRPr="00562084">
        <w:rPr>
          <w:rFonts w:ascii="Helvetica" w:hAnsi="Helvetica" w:cs="Helvetica"/>
          <w:color w:val="11171A"/>
          <w:sz w:val="21"/>
          <w:szCs w:val="21"/>
          <w:lang w:val="en"/>
        </w:rPr>
        <w:t>”, “-</w:t>
      </w:r>
      <w:r w:rsidRPr="00447BF0">
        <w:rPr>
          <w:rFonts w:ascii="Helvetica" w:hAnsi="Helvetica"/>
          <w:i/>
          <w:color w:val="11171A"/>
          <w:sz w:val="21"/>
          <w:lang w:val="en"/>
          <w:rPrChange w:id="194" w:author="Kuhn, Jens (NIH/NIAID) [C]" w:date="2020-12-05T21:11:00Z">
            <w:rPr>
              <w:rFonts w:ascii="Helvetica" w:hAnsi="Helvetica"/>
              <w:color w:val="11171A"/>
              <w:sz w:val="21"/>
              <w:lang w:val="en"/>
            </w:rPr>
          </w:rPrChange>
        </w:rPr>
        <w:t>virus</w:t>
      </w:r>
      <w:r w:rsidRPr="00562084">
        <w:rPr>
          <w:rFonts w:ascii="Helvetica" w:hAnsi="Helvetica" w:cs="Helvetica"/>
          <w:color w:val="11171A"/>
          <w:sz w:val="21"/>
          <w:szCs w:val="21"/>
          <w:lang w:val="en"/>
        </w:rPr>
        <w:t>" and “-</w:t>
      </w:r>
      <w:r w:rsidRPr="00447BF0">
        <w:rPr>
          <w:rFonts w:ascii="Helvetica" w:hAnsi="Helvetica"/>
          <w:i/>
          <w:color w:val="11171A"/>
          <w:sz w:val="21"/>
          <w:lang w:val="en"/>
          <w:rPrChange w:id="195" w:author="Kuhn, Jens (NIH/NIAID) [C]" w:date="2020-12-05T21:11:00Z">
            <w:rPr>
              <w:rFonts w:ascii="Helvetica" w:hAnsi="Helvetica"/>
              <w:color w:val="11171A"/>
              <w:sz w:val="21"/>
              <w:lang w:val="en"/>
            </w:rPr>
          </w:rPrChange>
        </w:rPr>
        <w:t>virus</w:t>
      </w:r>
      <w:r w:rsidRPr="00562084">
        <w:rPr>
          <w:rFonts w:ascii="Helvetica" w:hAnsi="Helvetica" w:cs="Helvetica"/>
          <w:color w:val="11171A"/>
          <w:sz w:val="21"/>
          <w:szCs w:val="21"/>
          <w:lang w:val="en"/>
        </w:rPr>
        <w:t>”, respectively.</w:t>
      </w:r>
    </w:p>
    <w:p w14:paraId="6CF0B5CA"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Comment: No ranks other than those specified in Rule 3.23 are currently approved by ICTV</w:t>
      </w:r>
      <w:del w:id="196" w:author="Kuhn, Jens (NIH/NIAID) [C]" w:date="2020-12-05T21:11:00Z">
        <w:r w:rsidRPr="005F7EDC">
          <w:rPr>
            <w:rFonts w:ascii="Helvetica" w:hAnsi="Helvetica" w:cs="Helvetica"/>
            <w:color w:val="11171A"/>
            <w:sz w:val="21"/>
            <w:szCs w:val="21"/>
            <w:lang w:val="en"/>
          </w:rPr>
          <w:delText> </w:delText>
        </w:r>
      </w:del>
      <w:ins w:id="197" w:author="Kuhn, Jens (NIH/NIAID) [C]" w:date="2020-12-05T21:11:00Z">
        <w:r>
          <w:rPr>
            <w:rFonts w:ascii="Helvetica" w:hAnsi="Helvetica" w:cs="Helvetica"/>
            <w:color w:val="333399"/>
            <w:sz w:val="21"/>
            <w:szCs w:val="21"/>
            <w:lang w:val="en"/>
          </w:rPr>
          <w:t>.</w:t>
        </w:r>
      </w:ins>
    </w:p>
    <w:p w14:paraId="697AFF51" w14:textId="77777777" w:rsidR="00FC0FB5" w:rsidRPr="00562084" w:rsidRDefault="00FC0FB5" w:rsidP="00FC0FB5">
      <w:pPr>
        <w:shd w:val="clear" w:color="auto" w:fill="FFFFFF"/>
        <w:spacing w:before="360" w:after="360" w:line="360" w:lineRule="atLeast"/>
        <w:rPr>
          <w:ins w:id="198" w:author="Kuhn, Jens (NIH/NIAID) [C]" w:date="2020-12-05T21:11:00Z"/>
          <w:rFonts w:ascii="Helvetica" w:hAnsi="Helvetica" w:cs="Helvetica"/>
          <w:color w:val="11171A"/>
          <w:sz w:val="21"/>
          <w:szCs w:val="21"/>
          <w:lang w:val="en"/>
        </w:rPr>
      </w:pPr>
      <w:r w:rsidRPr="00562084">
        <w:rPr>
          <w:rFonts w:ascii="Helvetica" w:hAnsi="Helvetica" w:cs="Helvetica"/>
          <w:color w:val="11171A"/>
          <w:sz w:val="21"/>
          <w:szCs w:val="21"/>
          <w:lang w:val="en"/>
        </w:rPr>
        <w:t>3.</w:t>
      </w:r>
      <w:del w:id="199" w:author="Kuhn, Jens (NIH/NIAID) [C]" w:date="2020-12-05T21:11:00Z">
        <w:r w:rsidRPr="005F7EDC">
          <w:rPr>
            <w:rFonts w:ascii="Helvetica" w:hAnsi="Helvetica" w:cs="Helvetica"/>
            <w:color w:val="11171A"/>
            <w:sz w:val="21"/>
            <w:szCs w:val="21"/>
            <w:lang w:val="en"/>
          </w:rPr>
          <w:delText xml:space="preserve">24. </w:delText>
        </w:r>
      </w:del>
      <w:ins w:id="200" w:author="Kuhn, Jens (NIH/NIAID) [C]" w:date="2020-12-05T21:11:00Z">
        <w:r w:rsidRPr="00562084">
          <w:rPr>
            <w:rFonts w:ascii="Helvetica" w:hAnsi="Helvetica" w:cs="Helvetica"/>
            <w:color w:val="11171A"/>
            <w:sz w:val="21"/>
            <w:szCs w:val="21"/>
            <w:lang w:val="en"/>
          </w:rPr>
          <w:t>25</w:t>
        </w:r>
      </w:ins>
    </w:p>
    <w:p w14:paraId="2EA1A6DC"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The classification of a virus at the species and genus ranks is mandatory. Classification may also encompass any further number of taxa at higher hierarchical ranks</w:t>
      </w:r>
    </w:p>
    <w:p w14:paraId="0A8B16FF"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201" w:author="Kuhn, Jens (NIH/NIAID) [C]" w:date="2020-12-05T21:11:00Z">
        <w:r w:rsidRPr="005F7EDC">
          <w:rPr>
            <w:rFonts w:ascii="Helvetica" w:hAnsi="Helvetica" w:cs="Helvetica"/>
            <w:color w:val="11171A"/>
            <w:sz w:val="21"/>
            <w:szCs w:val="21"/>
            <w:lang w:val="en"/>
          </w:rPr>
          <w:delText>25. Approval of a new genus must be accompanied by the approval of a type species.</w:delText>
        </w:r>
      </w:del>
      <w:ins w:id="202" w:author="Kuhn, Jens (NIH/NIAID) [C]" w:date="2020-12-05T21:11:00Z">
        <w:r w:rsidRPr="00562084">
          <w:rPr>
            <w:rFonts w:ascii="Helvetica" w:hAnsi="Helvetica" w:cs="Helvetica"/>
            <w:color w:val="11171A"/>
            <w:sz w:val="21"/>
            <w:szCs w:val="21"/>
            <w:lang w:val="en"/>
          </w:rPr>
          <w:t>26</w:t>
        </w:r>
      </w:ins>
    </w:p>
    <w:p w14:paraId="14FDFCA5" w14:textId="77777777" w:rsidR="00FC0FB5" w:rsidRPr="00562084" w:rsidRDefault="00FC0FB5" w:rsidP="00FC0FB5">
      <w:pPr>
        <w:shd w:val="clear" w:color="auto" w:fill="FFFFFF"/>
        <w:spacing w:before="360" w:after="360" w:line="360" w:lineRule="atLeast"/>
        <w:rPr>
          <w:ins w:id="203" w:author="Kuhn, Jens (NIH/NIAID) [C]" w:date="2020-12-05T21:11:00Z"/>
          <w:rFonts w:ascii="Helvetica" w:hAnsi="Helvetica" w:cs="Helvetica"/>
          <w:color w:val="11171A"/>
          <w:sz w:val="21"/>
          <w:szCs w:val="21"/>
          <w:lang w:val="en"/>
        </w:rPr>
      </w:pPr>
      <w:ins w:id="204" w:author="Kuhn, Jens (NIH/NIAID) [C]" w:date="2020-12-05T21:11:00Z">
        <w:r w:rsidRPr="00562084">
          <w:rPr>
            <w:rFonts w:ascii="Helvetica" w:hAnsi="Helvetica" w:cs="Helvetica"/>
            <w:color w:val="11171A"/>
            <w:sz w:val="21"/>
            <w:szCs w:val="21"/>
            <w:lang w:val="en"/>
          </w:rPr>
          <w:t>Approval of a new virus genus must be accompanied by the approval of a type species.</w:t>
        </w:r>
      </w:ins>
    </w:p>
    <w:p w14:paraId="6ED20EC5" w14:textId="77777777" w:rsidR="00FC0FB5" w:rsidRPr="00447BF0" w:rsidRDefault="00FC0FB5">
      <w:pPr>
        <w:shd w:val="clear" w:color="auto" w:fill="FFFFFF"/>
        <w:spacing w:before="360" w:after="360" w:line="360" w:lineRule="atLeast"/>
        <w:rPr>
          <w:rFonts w:ascii="Helvetica" w:hAnsi="Helvetica"/>
          <w:color w:val="11171A"/>
          <w:sz w:val="38"/>
          <w:rPrChange w:id="205" w:author="Kuhn, Jens (NIH/NIAID) [C]" w:date="2020-12-05T21:11:00Z">
            <w:rPr>
              <w:rFonts w:ascii="Helvetica" w:hAnsi="Helvetica"/>
              <w:color w:val="11171A"/>
              <w:sz w:val="27"/>
              <w:lang w:val="en"/>
            </w:rPr>
          </w:rPrChange>
        </w:rPr>
        <w:pPrChange w:id="206" w:author="Kuhn, Jens (NIH/NIAID) [C]" w:date="2020-12-05T21:11:00Z">
          <w:pPr>
            <w:shd w:val="clear" w:color="auto" w:fill="FFFFFF"/>
            <w:spacing w:before="240" w:after="240" w:line="288" w:lineRule="auto"/>
            <w:outlineLvl w:val="3"/>
          </w:pPr>
        </w:pPrChange>
      </w:pPr>
      <w:r w:rsidRPr="00447BF0">
        <w:rPr>
          <w:rFonts w:ascii="Helvetica" w:hAnsi="Helvetica"/>
          <w:b/>
          <w:color w:val="11171A"/>
          <w:sz w:val="38"/>
          <w:rPrChange w:id="207" w:author="Kuhn, Jens (NIH/NIAID) [C]" w:date="2020-12-05T21:11:00Z">
            <w:rPr>
              <w:rFonts w:ascii="Helvetica" w:hAnsi="Helvetica"/>
              <w:b/>
              <w:color w:val="11171A"/>
              <w:sz w:val="27"/>
              <w:lang w:val="en"/>
            </w:rPr>
          </w:rPrChange>
        </w:rPr>
        <w:t xml:space="preserve">V - Rules about </w:t>
      </w:r>
      <w:del w:id="208" w:author="Kuhn, Jens (NIH/NIAID) [C]" w:date="2020-12-05T21:11:00Z">
        <w:r w:rsidRPr="005F7EDC">
          <w:rPr>
            <w:rFonts w:ascii="Helvetica" w:hAnsi="Helvetica" w:cs="Helvetica"/>
            <w:b/>
            <w:bCs/>
            <w:color w:val="11171A"/>
            <w:sz w:val="27"/>
            <w:szCs w:val="27"/>
            <w:lang w:val="en"/>
          </w:rPr>
          <w:delText>Sub-viral Agents</w:delText>
        </w:r>
      </w:del>
      <w:ins w:id="209" w:author="Kuhn, Jens (NIH/NIAID) [C]" w:date="2020-12-05T21:11:00Z">
        <w:r>
          <w:rPr>
            <w:rFonts w:ascii="Helvetica" w:hAnsi="Helvetica" w:cs="Helvetica"/>
            <w:b/>
            <w:bCs/>
            <w:color w:val="11171A"/>
            <w:sz w:val="38"/>
            <w:szCs w:val="38"/>
          </w:rPr>
          <w:t>Virus-like</w:t>
        </w:r>
        <w:r w:rsidRPr="00562084">
          <w:rPr>
            <w:rFonts w:ascii="Helvetica" w:hAnsi="Helvetica" w:cs="Helvetica"/>
            <w:b/>
            <w:bCs/>
            <w:color w:val="11171A"/>
            <w:sz w:val="38"/>
            <w:szCs w:val="38"/>
          </w:rPr>
          <w:t xml:space="preserve"> Mobile Genetic Elements</w:t>
        </w:r>
      </w:ins>
    </w:p>
    <w:p w14:paraId="0B8D8AB0" w14:textId="77777777" w:rsidR="00FC0FB5" w:rsidRPr="005F7EDC" w:rsidRDefault="00FC0FB5" w:rsidP="00FC0FB5">
      <w:pPr>
        <w:shd w:val="clear" w:color="auto" w:fill="FFFFFF"/>
        <w:spacing w:before="360" w:after="360" w:line="360" w:lineRule="atLeast"/>
        <w:rPr>
          <w:del w:id="210" w:author="Kuhn, Jens (NIH/NIAID) [C]" w:date="2020-12-05T21:11:00Z"/>
          <w:rFonts w:ascii="Helvetica" w:hAnsi="Helvetica" w:cs="Helvetica"/>
          <w:color w:val="11171A"/>
          <w:sz w:val="21"/>
          <w:szCs w:val="21"/>
          <w:lang w:val="en"/>
        </w:rPr>
      </w:pPr>
      <w:del w:id="211" w:author="Kuhn, Jens (NIH/NIAID) [C]" w:date="2020-12-05T21:11:00Z">
        <w:r w:rsidRPr="005F7EDC">
          <w:rPr>
            <w:rFonts w:ascii="Helvetica" w:hAnsi="Helvetica" w:cs="Helvetica"/>
            <w:b/>
            <w:bCs/>
            <w:color w:val="11171A"/>
            <w:sz w:val="21"/>
            <w:szCs w:val="21"/>
            <w:u w:val="single"/>
            <w:lang w:val="en"/>
          </w:rPr>
          <w:delText>Viroids and satellite nucleic acids</w:delText>
        </w:r>
      </w:del>
    </w:p>
    <w:p w14:paraId="500E43CC" w14:textId="77777777" w:rsidR="00FC0FB5" w:rsidRPr="005F7EDC" w:rsidRDefault="00FC0FB5" w:rsidP="00FC0FB5">
      <w:pPr>
        <w:shd w:val="clear" w:color="auto" w:fill="FFFFFF"/>
        <w:spacing w:before="360" w:after="360" w:line="360" w:lineRule="atLeast"/>
        <w:rPr>
          <w:del w:id="212" w:author="Kuhn, Jens (NIH/NIAID) [C]" w:date="2020-12-05T21:11:00Z"/>
          <w:rFonts w:ascii="Helvetica" w:hAnsi="Helvetica" w:cs="Helvetica"/>
          <w:color w:val="11171A"/>
          <w:sz w:val="21"/>
          <w:szCs w:val="21"/>
          <w:lang w:val="en"/>
        </w:rPr>
      </w:pPr>
      <w:del w:id="213" w:author="Kuhn, Jens (NIH/NIAID) [C]" w:date="2020-12-05T21:11:00Z">
        <w:r w:rsidRPr="005F7EDC">
          <w:rPr>
            <w:rFonts w:ascii="Helvetica" w:hAnsi="Helvetica" w:cs="Helvetica"/>
            <w:color w:val="11171A"/>
            <w:sz w:val="21"/>
            <w:szCs w:val="21"/>
            <w:lang w:val="en"/>
          </w:rPr>
          <w:delText>3.26</w:delText>
        </w:r>
      </w:del>
    </w:p>
    <w:p w14:paraId="4E4BDC59" w14:textId="77777777" w:rsidR="00FC0FB5" w:rsidRPr="00447BF0" w:rsidRDefault="00FC0FB5">
      <w:pPr>
        <w:keepNext/>
        <w:keepLines/>
        <w:shd w:val="clear" w:color="auto" w:fill="FFFFFF"/>
        <w:spacing w:before="360" w:after="360" w:line="360" w:lineRule="atLeast"/>
        <w:rPr>
          <w:moveTo w:id="214" w:author="Kuhn, Jens (NIH/NIAID) [C]" w:date="2020-12-05T21:11:00Z"/>
          <w:rPrChange w:id="215" w:author="Kuhn, Jens (NIH/NIAID) [C]" w:date="2020-12-05T21:11:00Z">
            <w:rPr>
              <w:moveTo w:id="216" w:author="Kuhn, Jens (NIH/NIAID) [C]" w:date="2020-12-05T21:11:00Z"/>
              <w:rFonts w:ascii="Helvetica" w:hAnsi="Helvetica"/>
              <w:color w:val="11171A"/>
              <w:sz w:val="21"/>
              <w:lang w:val="en"/>
            </w:rPr>
          </w:rPrChange>
        </w:rPr>
        <w:pPrChange w:id="217" w:author="Kuhn, Jens (NIH/NIAID) [C]" w:date="2020-12-05T21:11:00Z">
          <w:pPr>
            <w:shd w:val="clear" w:color="auto" w:fill="FFFFFF"/>
            <w:spacing w:before="360" w:after="360" w:line="360" w:lineRule="atLeast"/>
          </w:pPr>
        </w:pPrChange>
      </w:pPr>
      <w:moveToRangeStart w:id="218" w:author="Kuhn, Jens (NIH/NIAID) [C]" w:date="2020-12-05T21:11:00Z" w:name="move58095130"/>
      <w:moveTo w:id="219" w:author="Kuhn, Jens (NIH/NIAID) [C]" w:date="2020-12-05T21:11:00Z">
        <w:r w:rsidRPr="00447BF0">
          <w:rPr>
            <w:rFonts w:ascii="Helvetica" w:hAnsi="Helvetica"/>
            <w:color w:val="11171A"/>
            <w:sz w:val="21"/>
            <w:rPrChange w:id="220" w:author="Kuhn, Jens (NIH/NIAID) [C]" w:date="2020-12-05T21:11:00Z">
              <w:rPr>
                <w:rFonts w:ascii="Helvetica" w:hAnsi="Helvetica"/>
                <w:color w:val="11171A"/>
                <w:sz w:val="21"/>
                <w:lang w:val="en"/>
              </w:rPr>
            </w:rPrChange>
          </w:rPr>
          <w:t>3.27</w:t>
        </w:r>
        <w:bookmarkStart w:id="221" w:name="move48738753"/>
        <w:bookmarkEnd w:id="221"/>
      </w:moveTo>
    </w:p>
    <w:moveToRangeEnd w:id="218"/>
    <w:p w14:paraId="4F512A1B" w14:textId="77777777" w:rsidR="00FC0FB5" w:rsidRPr="00562084" w:rsidRDefault="00FC0FB5">
      <w:pPr>
        <w:spacing w:before="347" w:after="347" w:line="370" w:lineRule="atLeast"/>
        <w:rPr>
          <w:rFonts w:ascii="Helvetica" w:hAnsi="Helvetica"/>
          <w:color w:val="11171A"/>
          <w:sz w:val="21"/>
          <w:rPrChange w:id="222" w:author="Kuhn, Jens (NIH/NIAID) [C]" w:date="2020-12-05T21:11:00Z">
            <w:rPr>
              <w:rFonts w:ascii="Helvetica" w:hAnsi="Helvetica"/>
              <w:color w:val="11171A"/>
              <w:sz w:val="21"/>
              <w:lang w:val="en"/>
            </w:rPr>
          </w:rPrChange>
        </w:rPr>
        <w:pPrChange w:id="223" w:author="Kuhn, Jens (NIH/NIAID) [C]" w:date="2020-12-05T21:11:00Z">
          <w:pPr>
            <w:shd w:val="clear" w:color="auto" w:fill="FFFFFF"/>
            <w:spacing w:before="360" w:after="360" w:line="360" w:lineRule="atLeast"/>
          </w:pPr>
        </w:pPrChange>
      </w:pPr>
      <w:r w:rsidRPr="00447BF0">
        <w:rPr>
          <w:rFonts w:ascii="Helvetica" w:hAnsi="Helvetica"/>
          <w:color w:val="11171A"/>
          <w:sz w:val="21"/>
          <w:rPrChange w:id="224" w:author="Kuhn, Jens (NIH/NIAID) [C]" w:date="2020-12-05T21:11:00Z">
            <w:rPr>
              <w:rFonts w:ascii="Helvetica" w:hAnsi="Helvetica"/>
              <w:color w:val="11171A"/>
              <w:sz w:val="21"/>
              <w:lang w:val="en"/>
            </w:rPr>
          </w:rPrChange>
        </w:rPr>
        <w:t xml:space="preserve">Rules concerned with the classification of viruses shall also apply to the classification of </w:t>
      </w:r>
      <w:del w:id="225" w:author="Kuhn, Jens (NIH/NIAID) [C]" w:date="2020-12-05T21:11:00Z">
        <w:r w:rsidRPr="005F7EDC">
          <w:rPr>
            <w:rFonts w:ascii="Helvetica" w:hAnsi="Helvetica" w:cs="Helvetica"/>
            <w:color w:val="11171A"/>
            <w:sz w:val="21"/>
            <w:szCs w:val="21"/>
            <w:lang w:val="en"/>
          </w:rPr>
          <w:delText>viroids and satellite nucleic acids</w:delText>
        </w:r>
      </w:del>
      <w:ins w:id="226" w:author="Kuhn, Jens (NIH/NIAID) [C]" w:date="2020-12-05T21:11:00Z">
        <w:r>
          <w:rPr>
            <w:rFonts w:ascii="Helvetica" w:hAnsi="Helvetica" w:cs="Helvetica"/>
            <w:color w:val="11171A"/>
            <w:sz w:val="21"/>
            <w:szCs w:val="21"/>
          </w:rPr>
          <w:t>virus-like</w:t>
        </w:r>
        <w:r w:rsidRPr="00562084">
          <w:rPr>
            <w:rFonts w:ascii="Helvetica" w:hAnsi="Helvetica" w:cs="Helvetica"/>
            <w:color w:val="11171A"/>
            <w:sz w:val="21"/>
            <w:szCs w:val="21"/>
          </w:rPr>
          <w:t xml:space="preserve"> MGEs</w:t>
        </w:r>
      </w:ins>
      <w:r w:rsidRPr="00562084">
        <w:rPr>
          <w:rFonts w:ascii="Helvetica" w:hAnsi="Helvetica"/>
          <w:color w:val="11171A"/>
          <w:sz w:val="21"/>
          <w:rPrChange w:id="227" w:author="Kuhn, Jens (NIH/NIAID) [C]" w:date="2020-12-05T21:11:00Z">
            <w:rPr>
              <w:rFonts w:ascii="Helvetica" w:hAnsi="Helvetica"/>
              <w:color w:val="11171A"/>
              <w:sz w:val="21"/>
              <w:lang w:val="en"/>
            </w:rPr>
          </w:rPrChange>
        </w:rPr>
        <w:t>.</w:t>
      </w:r>
    </w:p>
    <w:p w14:paraId="77C93D99" w14:textId="77777777" w:rsidR="00FC0FB5" w:rsidRPr="00562084" w:rsidRDefault="00FC0FB5" w:rsidP="00FC0FB5">
      <w:pPr>
        <w:spacing w:before="347" w:after="347" w:line="370" w:lineRule="atLeast"/>
        <w:rPr>
          <w:ins w:id="228" w:author="Kuhn, Jens (NIH/NIAID) [C]" w:date="2020-12-05T21:11:00Z"/>
          <w:rFonts w:ascii="Helvetica" w:hAnsi="Helvetica" w:cs="Helvetica"/>
          <w:color w:val="11171A"/>
          <w:sz w:val="21"/>
          <w:szCs w:val="21"/>
        </w:rPr>
      </w:pPr>
      <w:ins w:id="229" w:author="Kuhn, Jens (NIH/NIAID) [C]" w:date="2020-12-05T21:11:00Z">
        <w:r w:rsidRPr="00562084">
          <w:rPr>
            <w:rFonts w:ascii="Helvetica" w:hAnsi="Helvetica" w:cs="Helvetica"/>
            <w:color w:val="11171A"/>
            <w:sz w:val="21"/>
            <w:szCs w:val="21"/>
          </w:rPr>
          <w:t>3.27.1</w:t>
        </w:r>
      </w:ins>
    </w:p>
    <w:p w14:paraId="7E4D1715" w14:textId="77777777" w:rsidR="00FC0FB5" w:rsidRPr="00447BF0" w:rsidRDefault="00FC0FB5">
      <w:pPr>
        <w:keepNext/>
        <w:keepLines/>
        <w:shd w:val="clear" w:color="auto" w:fill="FFFFFF"/>
        <w:spacing w:before="360" w:after="360" w:line="360" w:lineRule="atLeast"/>
        <w:rPr>
          <w:moveFrom w:id="230" w:author="Kuhn, Jens (NIH/NIAID) [C]" w:date="2020-12-05T21:11:00Z"/>
          <w:rPrChange w:id="231" w:author="Kuhn, Jens (NIH/NIAID) [C]" w:date="2020-12-05T21:11:00Z">
            <w:rPr>
              <w:moveFrom w:id="232" w:author="Kuhn, Jens (NIH/NIAID) [C]" w:date="2020-12-05T21:11:00Z"/>
              <w:rFonts w:ascii="Helvetica" w:hAnsi="Helvetica"/>
              <w:color w:val="11171A"/>
              <w:sz w:val="21"/>
              <w:lang w:val="en"/>
            </w:rPr>
          </w:rPrChange>
        </w:rPr>
        <w:pPrChange w:id="233" w:author="Kuhn, Jens (NIH/NIAID) [C]" w:date="2020-12-05T21:11:00Z">
          <w:pPr>
            <w:shd w:val="clear" w:color="auto" w:fill="FFFFFF"/>
            <w:spacing w:before="360" w:after="360" w:line="360" w:lineRule="atLeast"/>
          </w:pPr>
        </w:pPrChange>
      </w:pPr>
      <w:bookmarkStart w:id="234" w:name="move48738753111"/>
      <w:bookmarkEnd w:id="234"/>
      <w:moveFromRangeStart w:id="235" w:author="Kuhn, Jens (NIH/NIAID) [C]" w:date="2020-12-05T21:11:00Z" w:name="move58095130"/>
      <w:moveFrom w:id="236" w:author="Kuhn, Jens (NIH/NIAID) [C]" w:date="2020-12-05T21:11:00Z">
        <w:r w:rsidRPr="00447BF0">
          <w:rPr>
            <w:rFonts w:ascii="Helvetica" w:hAnsi="Helvetica"/>
            <w:color w:val="11171A"/>
            <w:sz w:val="21"/>
            <w:rPrChange w:id="237" w:author="Kuhn, Jens (NIH/NIAID) [C]" w:date="2020-12-05T21:11:00Z">
              <w:rPr>
                <w:rFonts w:ascii="Helvetica" w:hAnsi="Helvetica"/>
                <w:color w:val="11171A"/>
                <w:sz w:val="21"/>
                <w:lang w:val="en"/>
              </w:rPr>
            </w:rPrChange>
          </w:rPr>
          <w:t>3.27</w:t>
        </w:r>
      </w:moveFrom>
    </w:p>
    <w:moveFromRangeEnd w:id="235"/>
    <w:p w14:paraId="6E7B6E3F" w14:textId="77777777" w:rsidR="00FC0FB5" w:rsidRPr="005F7EDC" w:rsidRDefault="00FC0FB5" w:rsidP="00FC0FB5">
      <w:pPr>
        <w:shd w:val="clear" w:color="auto" w:fill="FFFFFF"/>
        <w:spacing w:before="360" w:after="360" w:line="360" w:lineRule="atLeast"/>
        <w:rPr>
          <w:del w:id="238" w:author="Kuhn, Jens (NIH/NIAID) [C]" w:date="2020-12-05T21:11:00Z"/>
          <w:rFonts w:ascii="Helvetica" w:hAnsi="Helvetica" w:cs="Helvetica"/>
          <w:color w:val="11171A"/>
          <w:sz w:val="21"/>
          <w:szCs w:val="21"/>
          <w:lang w:val="en"/>
        </w:rPr>
      </w:pPr>
      <w:del w:id="239" w:author="Kuhn, Jens (NIH/NIAID) [C]" w:date="2020-12-05T21:11:00Z">
        <w:r w:rsidRPr="005F7EDC">
          <w:rPr>
            <w:rFonts w:ascii="Helvetica" w:hAnsi="Helvetica" w:cs="Helvetica"/>
            <w:color w:val="11171A"/>
            <w:sz w:val="21"/>
            <w:szCs w:val="21"/>
            <w:lang w:val="en"/>
          </w:rPr>
          <w:delText>The formal endings for taxa of viroids are the suffixes "-viroidia" for realms, "-viroida" for subrealms, "-viroidiae" for kingdoms, "-viroidites" for subkingdoms, "-viroidicota" for phyla, "-viroidicotina" for subphyla, "-viroidicetes" for classes, "-viroidicetidea" for subclasses, "-viroidales" for orders, "-viroidineae" for suborders, "-viroidae" for families, "-viroidinae" for subfamilies, "-viroid" for genera and subgenera, and the word "viroid" for species.</w:delText>
        </w:r>
      </w:del>
    </w:p>
    <w:p w14:paraId="10415D34" w14:textId="77777777" w:rsidR="00FC0FB5" w:rsidRPr="005F7EDC" w:rsidRDefault="00FC0FB5" w:rsidP="00FC0FB5">
      <w:pPr>
        <w:shd w:val="clear" w:color="auto" w:fill="FFFFFF"/>
        <w:spacing w:before="360" w:after="360" w:line="360" w:lineRule="atLeast"/>
        <w:rPr>
          <w:del w:id="240" w:author="Kuhn, Jens (NIH/NIAID) [C]" w:date="2020-12-05T21:11:00Z"/>
          <w:rFonts w:ascii="Helvetica" w:hAnsi="Helvetica" w:cs="Helvetica"/>
          <w:color w:val="11171A"/>
          <w:sz w:val="21"/>
          <w:szCs w:val="21"/>
          <w:lang w:val="en"/>
        </w:rPr>
      </w:pPr>
      <w:del w:id="241" w:author="Kuhn, Jens (NIH/NIAID) [C]" w:date="2020-12-05T21:11:00Z">
        <w:r w:rsidRPr="005F7EDC">
          <w:rPr>
            <w:rFonts w:ascii="Helvetica" w:hAnsi="Helvetica" w:cs="Helvetica"/>
            <w:color w:val="333399"/>
            <w:sz w:val="21"/>
            <w:szCs w:val="21"/>
            <w:lang w:val="en"/>
          </w:rPr>
          <w:delText xml:space="preserve">Comment: For example, the species </w:delText>
        </w:r>
        <w:r w:rsidRPr="005F7EDC">
          <w:rPr>
            <w:rFonts w:ascii="Helvetica" w:hAnsi="Helvetica" w:cs="Helvetica"/>
            <w:i/>
            <w:iCs/>
            <w:color w:val="333399"/>
            <w:sz w:val="21"/>
            <w:szCs w:val="21"/>
            <w:lang w:val="en"/>
          </w:rPr>
          <w:delText xml:space="preserve">Potato spindle tuber viroid </w:delText>
        </w:r>
        <w:r w:rsidRPr="005F7EDC">
          <w:rPr>
            <w:rFonts w:ascii="Helvetica" w:hAnsi="Helvetica" w:cs="Helvetica"/>
            <w:color w:val="333399"/>
            <w:sz w:val="21"/>
            <w:szCs w:val="21"/>
            <w:lang w:val="en"/>
          </w:rPr>
          <w:delText xml:space="preserve">is classified in the genus </w:delText>
        </w:r>
        <w:r w:rsidRPr="005F7EDC">
          <w:rPr>
            <w:rFonts w:ascii="Helvetica" w:hAnsi="Helvetica" w:cs="Helvetica"/>
            <w:i/>
            <w:iCs/>
            <w:color w:val="333399"/>
            <w:sz w:val="21"/>
            <w:szCs w:val="21"/>
            <w:lang w:val="en"/>
          </w:rPr>
          <w:delText>Pospiviroid</w:delText>
        </w:r>
        <w:r w:rsidRPr="005F7EDC">
          <w:rPr>
            <w:rFonts w:ascii="Helvetica" w:hAnsi="Helvetica" w:cs="Helvetica"/>
            <w:color w:val="333399"/>
            <w:sz w:val="21"/>
            <w:szCs w:val="21"/>
            <w:lang w:val="en"/>
          </w:rPr>
          <w:delText xml:space="preserve">, and the family </w:delText>
        </w:r>
        <w:r w:rsidRPr="005F7EDC">
          <w:rPr>
            <w:rFonts w:ascii="Helvetica" w:hAnsi="Helvetica" w:cs="Helvetica"/>
            <w:i/>
            <w:iCs/>
            <w:color w:val="333399"/>
            <w:sz w:val="21"/>
            <w:szCs w:val="21"/>
            <w:lang w:val="en"/>
          </w:rPr>
          <w:delText>Pospiviroidae</w:delText>
        </w:r>
        <w:r w:rsidRPr="005F7EDC">
          <w:rPr>
            <w:rFonts w:ascii="Helvetica" w:hAnsi="Helvetica" w:cs="Helvetica"/>
            <w:color w:val="333399"/>
            <w:sz w:val="21"/>
            <w:szCs w:val="21"/>
            <w:lang w:val="en"/>
          </w:rPr>
          <w:delText>.</w:delText>
        </w:r>
      </w:del>
    </w:p>
    <w:p w14:paraId="36A1402D" w14:textId="77777777" w:rsidR="00FC0FB5" w:rsidRPr="005F7EDC" w:rsidRDefault="00FC0FB5" w:rsidP="00FC0FB5">
      <w:pPr>
        <w:shd w:val="clear" w:color="auto" w:fill="FFFFFF"/>
        <w:spacing w:before="360" w:after="360" w:line="360" w:lineRule="atLeast"/>
        <w:rPr>
          <w:del w:id="242" w:author="Kuhn, Jens (NIH/NIAID) [C]" w:date="2020-12-05T21:11:00Z"/>
          <w:rFonts w:ascii="Helvetica" w:hAnsi="Helvetica" w:cs="Helvetica"/>
          <w:color w:val="11171A"/>
          <w:sz w:val="21"/>
          <w:szCs w:val="21"/>
          <w:lang w:val="en"/>
        </w:rPr>
      </w:pPr>
      <w:del w:id="243" w:author="Kuhn, Jens (NIH/NIAID) [C]" w:date="2020-12-05T21:11:00Z">
        <w:r w:rsidRPr="005F7EDC">
          <w:rPr>
            <w:rFonts w:ascii="Helvetica" w:hAnsi="Helvetica" w:cs="Helvetica"/>
            <w:color w:val="11171A"/>
            <w:sz w:val="21"/>
            <w:szCs w:val="21"/>
            <w:lang w:val="en"/>
          </w:rPr>
          <w:delText>3.28</w:delText>
        </w:r>
      </w:del>
    </w:p>
    <w:p w14:paraId="6327BF3C" w14:textId="77777777" w:rsidR="00FC0FB5" w:rsidRPr="00447BF0" w:rsidRDefault="00FC0FB5">
      <w:pPr>
        <w:spacing w:before="347" w:after="347" w:line="370" w:lineRule="atLeast"/>
        <w:rPr>
          <w:rPrChange w:id="244" w:author="Kuhn, Jens (NIH/NIAID) [C]" w:date="2020-12-05T21:11:00Z">
            <w:rPr>
              <w:rFonts w:ascii="Helvetica" w:hAnsi="Helvetica"/>
              <w:color w:val="11171A"/>
              <w:sz w:val="21"/>
              <w:lang w:val="en"/>
            </w:rPr>
          </w:rPrChange>
        </w:rPr>
        <w:pPrChange w:id="245" w:author="Kuhn, Jens (NIH/NIAID) [C]" w:date="2020-12-05T21:11:00Z">
          <w:pPr>
            <w:shd w:val="clear" w:color="auto" w:fill="FFFFFF"/>
            <w:spacing w:before="360" w:after="360" w:line="360" w:lineRule="atLeast"/>
          </w:pPr>
        </w:pPrChange>
      </w:pPr>
      <w:del w:id="246" w:author="Kuhn, Jens (NIH/NIAID) [C]" w:date="2020-12-05T21:11:00Z">
        <w:r w:rsidRPr="005F7EDC">
          <w:rPr>
            <w:rFonts w:ascii="Helvetica" w:hAnsi="Helvetica" w:cs="Helvetica"/>
            <w:color w:val="11171A"/>
            <w:sz w:val="21"/>
            <w:szCs w:val="21"/>
            <w:lang w:val="en"/>
          </w:rPr>
          <w:delText>The formal endings for taxa</w:delText>
        </w:r>
      </w:del>
      <w:ins w:id="247" w:author="Kuhn, Jens (NIH/NIAID) [C]" w:date="2020-12-05T21:11:00Z">
        <w:r w:rsidRPr="00562084">
          <w:rPr>
            <w:rFonts w:ascii="Helvetica" w:hAnsi="Helvetica" w:cs="Helvetica"/>
            <w:color w:val="11171A"/>
            <w:sz w:val="21"/>
            <w:szCs w:val="21"/>
          </w:rPr>
          <w:t>The formal endings for taxon names</w:t>
        </w:r>
      </w:ins>
      <w:r w:rsidRPr="00447BF0">
        <w:rPr>
          <w:rFonts w:ascii="Helvetica" w:hAnsi="Helvetica"/>
          <w:color w:val="11171A"/>
          <w:sz w:val="21"/>
          <w:rPrChange w:id="248" w:author="Kuhn, Jens (NIH/NIAID) [C]" w:date="2020-12-05T21:11:00Z">
            <w:rPr>
              <w:rFonts w:ascii="Helvetica" w:hAnsi="Helvetica"/>
              <w:color w:val="11171A"/>
              <w:sz w:val="21"/>
              <w:lang w:val="en"/>
            </w:rPr>
          </w:rPrChange>
        </w:rPr>
        <w:t xml:space="preserve"> of satellite nucleic acids are the suffixes "-</w:t>
      </w:r>
      <w:r w:rsidRPr="00447BF0">
        <w:rPr>
          <w:rFonts w:ascii="Helvetica" w:hAnsi="Helvetica"/>
          <w:i/>
          <w:color w:val="11171A"/>
          <w:sz w:val="21"/>
          <w:rPrChange w:id="249" w:author="Kuhn, Jens (NIH/NIAID) [C]" w:date="2020-12-05T21:11:00Z">
            <w:rPr>
              <w:rFonts w:ascii="Helvetica" w:hAnsi="Helvetica"/>
              <w:color w:val="11171A"/>
              <w:sz w:val="21"/>
              <w:lang w:val="en"/>
            </w:rPr>
          </w:rPrChange>
        </w:rPr>
        <w:t>satellitia</w:t>
      </w:r>
      <w:r w:rsidRPr="00447BF0">
        <w:rPr>
          <w:rFonts w:ascii="Helvetica" w:hAnsi="Helvetica"/>
          <w:color w:val="11171A"/>
          <w:sz w:val="21"/>
          <w:rPrChange w:id="250" w:author="Kuhn, Jens (NIH/NIAID) [C]" w:date="2020-12-05T21:11:00Z">
            <w:rPr>
              <w:rFonts w:ascii="Helvetica" w:hAnsi="Helvetica"/>
              <w:color w:val="11171A"/>
              <w:sz w:val="21"/>
              <w:lang w:val="en"/>
            </w:rPr>
          </w:rPrChange>
        </w:rPr>
        <w:t>" for realms,</w:t>
      </w:r>
      <w:r w:rsidRPr="00447BF0">
        <w:rPr>
          <w:rFonts w:ascii="Helvetica" w:hAnsi="Helvetica" w:hint="eastAsia"/>
          <w:color w:val="11171A"/>
          <w:sz w:val="21"/>
          <w:rPrChange w:id="251" w:author="Kuhn, Jens (NIH/NIAID) [C]" w:date="2020-12-05T21:11:00Z">
            <w:rPr>
              <w:rFonts w:ascii="Helvetica" w:hAnsi="Helvetica" w:hint="eastAsia"/>
              <w:color w:val="11171A"/>
              <w:sz w:val="21"/>
              <w:lang w:val="en"/>
            </w:rPr>
          </w:rPrChange>
        </w:rPr>
        <w:t> </w:t>
      </w:r>
      <w:r w:rsidRPr="00447BF0">
        <w:rPr>
          <w:rFonts w:ascii="Helvetica" w:hAnsi="Helvetica"/>
          <w:color w:val="11171A"/>
          <w:sz w:val="21"/>
          <w:rPrChange w:id="252" w:author="Kuhn, Jens (NIH/NIAID) [C]" w:date="2020-12-05T21:11:00Z">
            <w:rPr>
              <w:rFonts w:ascii="Helvetica" w:hAnsi="Helvetica"/>
              <w:color w:val="11171A"/>
              <w:sz w:val="21"/>
              <w:lang w:val="en"/>
            </w:rPr>
          </w:rPrChange>
        </w:rPr>
        <w:t>"-</w:t>
      </w:r>
      <w:proofErr w:type="spellStart"/>
      <w:r w:rsidRPr="00447BF0">
        <w:rPr>
          <w:rFonts w:ascii="Helvetica" w:hAnsi="Helvetica"/>
          <w:i/>
          <w:color w:val="11171A"/>
          <w:sz w:val="21"/>
          <w:rPrChange w:id="253" w:author="Kuhn, Jens (NIH/NIAID) [C]" w:date="2020-12-05T21:11:00Z">
            <w:rPr>
              <w:rFonts w:ascii="Helvetica" w:hAnsi="Helvetica"/>
              <w:color w:val="11171A"/>
              <w:sz w:val="21"/>
              <w:lang w:val="en"/>
            </w:rPr>
          </w:rPrChange>
        </w:rPr>
        <w:t>satellita</w:t>
      </w:r>
      <w:proofErr w:type="spellEnd"/>
      <w:r w:rsidRPr="00447BF0">
        <w:rPr>
          <w:rFonts w:ascii="Helvetica" w:hAnsi="Helvetica"/>
          <w:color w:val="11171A"/>
          <w:sz w:val="21"/>
          <w:rPrChange w:id="254" w:author="Kuhn, Jens (NIH/NIAID) [C]" w:date="2020-12-05T21:11:00Z">
            <w:rPr>
              <w:rFonts w:ascii="Helvetica" w:hAnsi="Helvetica"/>
              <w:color w:val="11171A"/>
              <w:sz w:val="21"/>
              <w:lang w:val="en"/>
            </w:rPr>
          </w:rPrChange>
        </w:rPr>
        <w:t xml:space="preserve">" for </w:t>
      </w:r>
      <w:proofErr w:type="spellStart"/>
      <w:r w:rsidRPr="00447BF0">
        <w:rPr>
          <w:rFonts w:ascii="Helvetica" w:hAnsi="Helvetica"/>
          <w:color w:val="11171A"/>
          <w:sz w:val="21"/>
          <w:rPrChange w:id="255" w:author="Kuhn, Jens (NIH/NIAID) [C]" w:date="2020-12-05T21:11:00Z">
            <w:rPr>
              <w:rFonts w:ascii="Helvetica" w:hAnsi="Helvetica"/>
              <w:color w:val="11171A"/>
              <w:sz w:val="21"/>
              <w:lang w:val="en"/>
            </w:rPr>
          </w:rPrChange>
        </w:rPr>
        <w:t>subrealms</w:t>
      </w:r>
      <w:proofErr w:type="spellEnd"/>
      <w:r w:rsidRPr="00447BF0">
        <w:rPr>
          <w:rFonts w:ascii="Helvetica" w:hAnsi="Helvetica"/>
          <w:color w:val="11171A"/>
          <w:sz w:val="21"/>
          <w:rPrChange w:id="256" w:author="Kuhn, Jens (NIH/NIAID) [C]" w:date="2020-12-05T21:11:00Z">
            <w:rPr>
              <w:rFonts w:ascii="Helvetica" w:hAnsi="Helvetica"/>
              <w:color w:val="11171A"/>
              <w:sz w:val="21"/>
              <w:lang w:val="en"/>
            </w:rPr>
          </w:rPrChange>
        </w:rPr>
        <w:t>, "-</w:t>
      </w:r>
      <w:proofErr w:type="spellStart"/>
      <w:r w:rsidRPr="00447BF0">
        <w:rPr>
          <w:rFonts w:ascii="Helvetica" w:hAnsi="Helvetica"/>
          <w:i/>
          <w:color w:val="11171A"/>
          <w:sz w:val="21"/>
          <w:rPrChange w:id="257" w:author="Kuhn, Jens (NIH/NIAID) [C]" w:date="2020-12-05T21:11:00Z">
            <w:rPr>
              <w:rFonts w:ascii="Helvetica" w:hAnsi="Helvetica"/>
              <w:color w:val="11171A"/>
              <w:sz w:val="21"/>
              <w:lang w:val="en"/>
            </w:rPr>
          </w:rPrChange>
        </w:rPr>
        <w:t>satellitiae</w:t>
      </w:r>
      <w:proofErr w:type="spellEnd"/>
      <w:r w:rsidRPr="00447BF0">
        <w:rPr>
          <w:rFonts w:ascii="Helvetica" w:hAnsi="Helvetica"/>
          <w:color w:val="11171A"/>
          <w:sz w:val="21"/>
          <w:rPrChange w:id="258" w:author="Kuhn, Jens (NIH/NIAID) [C]" w:date="2020-12-05T21:11:00Z">
            <w:rPr>
              <w:rFonts w:ascii="Helvetica" w:hAnsi="Helvetica"/>
              <w:color w:val="11171A"/>
              <w:sz w:val="21"/>
              <w:lang w:val="en"/>
            </w:rPr>
          </w:rPrChange>
        </w:rPr>
        <w:t>" for kingdoms, "-</w:t>
      </w:r>
      <w:proofErr w:type="spellStart"/>
      <w:r w:rsidRPr="00447BF0">
        <w:rPr>
          <w:rFonts w:ascii="Helvetica" w:hAnsi="Helvetica"/>
          <w:i/>
          <w:color w:val="11171A"/>
          <w:sz w:val="21"/>
          <w:rPrChange w:id="259" w:author="Kuhn, Jens (NIH/NIAID) [C]" w:date="2020-12-05T21:11:00Z">
            <w:rPr>
              <w:rFonts w:ascii="Helvetica" w:hAnsi="Helvetica"/>
              <w:color w:val="11171A"/>
              <w:sz w:val="21"/>
              <w:lang w:val="en"/>
            </w:rPr>
          </w:rPrChange>
        </w:rPr>
        <w:t>satellitites</w:t>
      </w:r>
      <w:proofErr w:type="spellEnd"/>
      <w:r w:rsidRPr="00447BF0">
        <w:rPr>
          <w:rFonts w:ascii="Helvetica" w:hAnsi="Helvetica"/>
          <w:color w:val="11171A"/>
          <w:sz w:val="21"/>
          <w:rPrChange w:id="260" w:author="Kuhn, Jens (NIH/NIAID) [C]" w:date="2020-12-05T21:11:00Z">
            <w:rPr>
              <w:rFonts w:ascii="Helvetica" w:hAnsi="Helvetica"/>
              <w:color w:val="11171A"/>
              <w:sz w:val="21"/>
              <w:lang w:val="en"/>
            </w:rPr>
          </w:rPrChange>
        </w:rPr>
        <w:t>" for subkingdoms, "-</w:t>
      </w:r>
      <w:proofErr w:type="spellStart"/>
      <w:r w:rsidRPr="00447BF0">
        <w:rPr>
          <w:rFonts w:ascii="Helvetica" w:hAnsi="Helvetica"/>
          <w:i/>
          <w:color w:val="11171A"/>
          <w:sz w:val="21"/>
          <w:rPrChange w:id="261" w:author="Kuhn, Jens (NIH/NIAID) [C]" w:date="2020-12-05T21:11:00Z">
            <w:rPr>
              <w:rFonts w:ascii="Helvetica" w:hAnsi="Helvetica"/>
              <w:color w:val="11171A"/>
              <w:sz w:val="21"/>
              <w:lang w:val="en"/>
            </w:rPr>
          </w:rPrChange>
        </w:rPr>
        <w:t>satelliticota</w:t>
      </w:r>
      <w:proofErr w:type="spellEnd"/>
      <w:r w:rsidRPr="00447BF0">
        <w:rPr>
          <w:rFonts w:ascii="Helvetica" w:hAnsi="Helvetica"/>
          <w:color w:val="11171A"/>
          <w:sz w:val="21"/>
          <w:rPrChange w:id="262" w:author="Kuhn, Jens (NIH/NIAID) [C]" w:date="2020-12-05T21:11:00Z">
            <w:rPr>
              <w:rFonts w:ascii="Helvetica" w:hAnsi="Helvetica"/>
              <w:color w:val="11171A"/>
              <w:sz w:val="21"/>
              <w:lang w:val="en"/>
            </w:rPr>
          </w:rPrChange>
        </w:rPr>
        <w:t>" for phyla, "-</w:t>
      </w:r>
      <w:proofErr w:type="spellStart"/>
      <w:r w:rsidRPr="00447BF0">
        <w:rPr>
          <w:rFonts w:ascii="Helvetica" w:hAnsi="Helvetica"/>
          <w:i/>
          <w:color w:val="11171A"/>
          <w:sz w:val="21"/>
          <w:rPrChange w:id="263" w:author="Kuhn, Jens (NIH/NIAID) [C]" w:date="2020-12-05T21:11:00Z">
            <w:rPr>
              <w:rFonts w:ascii="Helvetica" w:hAnsi="Helvetica"/>
              <w:color w:val="11171A"/>
              <w:sz w:val="21"/>
              <w:lang w:val="en"/>
            </w:rPr>
          </w:rPrChange>
        </w:rPr>
        <w:t>satelliticotina</w:t>
      </w:r>
      <w:proofErr w:type="spellEnd"/>
      <w:r w:rsidRPr="00447BF0">
        <w:rPr>
          <w:rFonts w:ascii="Helvetica" w:hAnsi="Helvetica"/>
          <w:color w:val="11171A"/>
          <w:sz w:val="21"/>
          <w:rPrChange w:id="264" w:author="Kuhn, Jens (NIH/NIAID) [C]" w:date="2020-12-05T21:11:00Z">
            <w:rPr>
              <w:rFonts w:ascii="Helvetica" w:hAnsi="Helvetica"/>
              <w:color w:val="11171A"/>
              <w:sz w:val="21"/>
              <w:lang w:val="en"/>
            </w:rPr>
          </w:rPrChange>
        </w:rPr>
        <w:t>" for subphyla, "-</w:t>
      </w:r>
      <w:proofErr w:type="spellStart"/>
      <w:r w:rsidRPr="00447BF0">
        <w:rPr>
          <w:rFonts w:ascii="Helvetica" w:hAnsi="Helvetica"/>
          <w:i/>
          <w:color w:val="11171A"/>
          <w:sz w:val="21"/>
          <w:rPrChange w:id="265" w:author="Kuhn, Jens (NIH/NIAID) [C]" w:date="2020-12-05T21:11:00Z">
            <w:rPr>
              <w:rFonts w:ascii="Helvetica" w:hAnsi="Helvetica"/>
              <w:color w:val="11171A"/>
              <w:sz w:val="21"/>
              <w:lang w:val="en"/>
            </w:rPr>
          </w:rPrChange>
        </w:rPr>
        <w:t>satelliticetes</w:t>
      </w:r>
      <w:proofErr w:type="spellEnd"/>
      <w:r w:rsidRPr="00447BF0">
        <w:rPr>
          <w:rFonts w:ascii="Helvetica" w:hAnsi="Helvetica"/>
          <w:color w:val="11171A"/>
          <w:sz w:val="21"/>
          <w:rPrChange w:id="266" w:author="Kuhn, Jens (NIH/NIAID) [C]" w:date="2020-12-05T21:11:00Z">
            <w:rPr>
              <w:rFonts w:ascii="Helvetica" w:hAnsi="Helvetica"/>
              <w:color w:val="11171A"/>
              <w:sz w:val="21"/>
              <w:lang w:val="en"/>
            </w:rPr>
          </w:rPrChange>
        </w:rPr>
        <w:t>" for classes, "-</w:t>
      </w:r>
      <w:proofErr w:type="spellStart"/>
      <w:r w:rsidRPr="00447BF0">
        <w:rPr>
          <w:rFonts w:ascii="Helvetica" w:hAnsi="Helvetica"/>
          <w:i/>
          <w:color w:val="11171A"/>
          <w:sz w:val="21"/>
          <w:rPrChange w:id="267" w:author="Kuhn, Jens (NIH/NIAID) [C]" w:date="2020-12-05T21:11:00Z">
            <w:rPr>
              <w:rFonts w:ascii="Helvetica" w:hAnsi="Helvetica"/>
              <w:color w:val="11171A"/>
              <w:sz w:val="21"/>
              <w:lang w:val="en"/>
            </w:rPr>
          </w:rPrChange>
        </w:rPr>
        <w:t>satelliticetidea</w:t>
      </w:r>
      <w:proofErr w:type="spellEnd"/>
      <w:r w:rsidRPr="00447BF0">
        <w:rPr>
          <w:rFonts w:ascii="Helvetica" w:hAnsi="Helvetica"/>
          <w:color w:val="11171A"/>
          <w:sz w:val="21"/>
          <w:rPrChange w:id="268" w:author="Kuhn, Jens (NIH/NIAID) [C]" w:date="2020-12-05T21:11:00Z">
            <w:rPr>
              <w:rFonts w:ascii="Helvetica" w:hAnsi="Helvetica"/>
              <w:color w:val="11171A"/>
              <w:sz w:val="21"/>
              <w:lang w:val="en"/>
            </w:rPr>
          </w:rPrChange>
        </w:rPr>
        <w:t>" for subclasses, "-</w:t>
      </w:r>
      <w:proofErr w:type="spellStart"/>
      <w:r w:rsidRPr="00447BF0">
        <w:rPr>
          <w:rFonts w:ascii="Helvetica" w:hAnsi="Helvetica"/>
          <w:i/>
          <w:color w:val="11171A"/>
          <w:sz w:val="21"/>
          <w:rPrChange w:id="269" w:author="Kuhn, Jens (NIH/NIAID) [C]" w:date="2020-12-05T21:11:00Z">
            <w:rPr>
              <w:rFonts w:ascii="Helvetica" w:hAnsi="Helvetica"/>
              <w:color w:val="11171A"/>
              <w:sz w:val="21"/>
              <w:lang w:val="en"/>
            </w:rPr>
          </w:rPrChange>
        </w:rPr>
        <w:t>satellitales</w:t>
      </w:r>
      <w:proofErr w:type="spellEnd"/>
      <w:r w:rsidRPr="00447BF0">
        <w:rPr>
          <w:rFonts w:ascii="Helvetica" w:hAnsi="Helvetica"/>
          <w:color w:val="11171A"/>
          <w:sz w:val="21"/>
          <w:rPrChange w:id="270" w:author="Kuhn, Jens (NIH/NIAID) [C]" w:date="2020-12-05T21:11:00Z">
            <w:rPr>
              <w:rFonts w:ascii="Helvetica" w:hAnsi="Helvetica"/>
              <w:color w:val="11171A"/>
              <w:sz w:val="21"/>
              <w:lang w:val="en"/>
            </w:rPr>
          </w:rPrChange>
        </w:rPr>
        <w:t>" for orders, "-</w:t>
      </w:r>
      <w:proofErr w:type="spellStart"/>
      <w:r w:rsidRPr="00447BF0">
        <w:rPr>
          <w:rFonts w:ascii="Helvetica" w:hAnsi="Helvetica"/>
          <w:i/>
          <w:color w:val="11171A"/>
          <w:sz w:val="21"/>
          <w:rPrChange w:id="271" w:author="Kuhn, Jens (NIH/NIAID) [C]" w:date="2020-12-05T21:11:00Z">
            <w:rPr>
              <w:rFonts w:ascii="Helvetica" w:hAnsi="Helvetica"/>
              <w:color w:val="11171A"/>
              <w:sz w:val="21"/>
              <w:lang w:val="en"/>
            </w:rPr>
          </w:rPrChange>
        </w:rPr>
        <w:t>satellitineae</w:t>
      </w:r>
      <w:proofErr w:type="spellEnd"/>
      <w:r w:rsidRPr="00447BF0">
        <w:rPr>
          <w:rFonts w:ascii="Helvetica" w:hAnsi="Helvetica"/>
          <w:color w:val="11171A"/>
          <w:sz w:val="21"/>
          <w:rPrChange w:id="272" w:author="Kuhn, Jens (NIH/NIAID) [C]" w:date="2020-12-05T21:11:00Z">
            <w:rPr>
              <w:rFonts w:ascii="Helvetica" w:hAnsi="Helvetica"/>
              <w:color w:val="11171A"/>
              <w:sz w:val="21"/>
              <w:lang w:val="en"/>
            </w:rPr>
          </w:rPrChange>
        </w:rPr>
        <w:t xml:space="preserve">" for suborders, </w:t>
      </w:r>
      <w:r w:rsidRPr="00447BF0">
        <w:rPr>
          <w:rFonts w:ascii="Helvetica" w:hAnsi="Helvetica" w:hint="eastAsia"/>
          <w:color w:val="11171A"/>
          <w:sz w:val="21"/>
          <w:rPrChange w:id="273" w:author="Kuhn, Jens (NIH/NIAID) [C]" w:date="2020-12-05T21:11:00Z">
            <w:rPr>
              <w:rFonts w:ascii="Helvetica" w:hAnsi="Helvetica" w:hint="eastAsia"/>
              <w:color w:val="11171A"/>
              <w:sz w:val="21"/>
              <w:lang w:val="en"/>
            </w:rPr>
          </w:rPrChange>
        </w:rPr>
        <w:t> </w:t>
      </w:r>
      <w:r w:rsidRPr="00447BF0">
        <w:rPr>
          <w:rFonts w:ascii="Helvetica" w:hAnsi="Helvetica"/>
          <w:color w:val="11171A"/>
          <w:sz w:val="21"/>
          <w:rPrChange w:id="274" w:author="Kuhn, Jens (NIH/NIAID) [C]" w:date="2020-12-05T21:11:00Z">
            <w:rPr>
              <w:rFonts w:ascii="Helvetica" w:hAnsi="Helvetica"/>
              <w:color w:val="11171A"/>
              <w:sz w:val="21"/>
              <w:lang w:val="en"/>
            </w:rPr>
          </w:rPrChange>
        </w:rPr>
        <w:t>"-</w:t>
      </w:r>
      <w:proofErr w:type="spellStart"/>
      <w:r w:rsidRPr="00447BF0">
        <w:rPr>
          <w:rFonts w:ascii="Helvetica" w:hAnsi="Helvetica"/>
          <w:i/>
          <w:color w:val="11171A"/>
          <w:sz w:val="21"/>
          <w:rPrChange w:id="275" w:author="Kuhn, Jens (NIH/NIAID) [C]" w:date="2020-12-05T21:11:00Z">
            <w:rPr>
              <w:rFonts w:ascii="Helvetica" w:hAnsi="Helvetica"/>
              <w:color w:val="11171A"/>
              <w:sz w:val="21"/>
              <w:lang w:val="en"/>
            </w:rPr>
          </w:rPrChange>
        </w:rPr>
        <w:t>satellitidae</w:t>
      </w:r>
      <w:proofErr w:type="spellEnd"/>
      <w:r w:rsidRPr="00447BF0">
        <w:rPr>
          <w:rFonts w:ascii="Helvetica" w:hAnsi="Helvetica"/>
          <w:color w:val="11171A"/>
          <w:sz w:val="21"/>
          <w:rPrChange w:id="276" w:author="Kuhn, Jens (NIH/NIAID) [C]" w:date="2020-12-05T21:11:00Z">
            <w:rPr>
              <w:rFonts w:ascii="Helvetica" w:hAnsi="Helvetica"/>
              <w:color w:val="11171A"/>
              <w:sz w:val="21"/>
              <w:lang w:val="en"/>
            </w:rPr>
          </w:rPrChange>
        </w:rPr>
        <w:t>" for families, "-</w:t>
      </w:r>
      <w:proofErr w:type="spellStart"/>
      <w:r w:rsidRPr="00447BF0">
        <w:rPr>
          <w:rFonts w:ascii="Helvetica" w:hAnsi="Helvetica"/>
          <w:i/>
          <w:color w:val="11171A"/>
          <w:sz w:val="21"/>
          <w:rPrChange w:id="277" w:author="Kuhn, Jens (NIH/NIAID) [C]" w:date="2020-12-05T21:11:00Z">
            <w:rPr>
              <w:rFonts w:ascii="Helvetica" w:hAnsi="Helvetica"/>
              <w:color w:val="11171A"/>
              <w:sz w:val="21"/>
              <w:lang w:val="en"/>
            </w:rPr>
          </w:rPrChange>
        </w:rPr>
        <w:t>satellitinae</w:t>
      </w:r>
      <w:proofErr w:type="spellEnd"/>
      <w:r w:rsidRPr="00447BF0">
        <w:rPr>
          <w:rFonts w:ascii="Helvetica" w:hAnsi="Helvetica"/>
          <w:color w:val="11171A"/>
          <w:sz w:val="21"/>
          <w:rPrChange w:id="278" w:author="Kuhn, Jens (NIH/NIAID) [C]" w:date="2020-12-05T21:11:00Z">
            <w:rPr>
              <w:rFonts w:ascii="Helvetica" w:hAnsi="Helvetica"/>
              <w:color w:val="11171A"/>
              <w:sz w:val="21"/>
              <w:lang w:val="en"/>
            </w:rPr>
          </w:rPrChange>
        </w:rPr>
        <w:t>" for subfamilies, and "-</w:t>
      </w:r>
      <w:r w:rsidRPr="00447BF0">
        <w:rPr>
          <w:rFonts w:ascii="Helvetica" w:hAnsi="Helvetica"/>
          <w:i/>
          <w:color w:val="11171A"/>
          <w:sz w:val="21"/>
          <w:rPrChange w:id="279" w:author="Kuhn, Jens (NIH/NIAID) [C]" w:date="2020-12-05T21:11:00Z">
            <w:rPr>
              <w:rFonts w:ascii="Helvetica" w:hAnsi="Helvetica"/>
              <w:color w:val="11171A"/>
              <w:sz w:val="21"/>
              <w:lang w:val="en"/>
            </w:rPr>
          </w:rPrChange>
        </w:rPr>
        <w:t>satellite</w:t>
      </w:r>
      <w:r w:rsidRPr="00447BF0">
        <w:rPr>
          <w:rFonts w:ascii="Helvetica" w:hAnsi="Helvetica"/>
          <w:color w:val="11171A"/>
          <w:sz w:val="21"/>
          <w:rPrChange w:id="280" w:author="Kuhn, Jens (NIH/NIAID) [C]" w:date="2020-12-05T21:11:00Z">
            <w:rPr>
              <w:rFonts w:ascii="Helvetica" w:hAnsi="Helvetica"/>
              <w:color w:val="11171A"/>
              <w:sz w:val="21"/>
              <w:lang w:val="en"/>
            </w:rPr>
          </w:rPrChange>
        </w:rPr>
        <w:t xml:space="preserve">" for </w:t>
      </w:r>
      <w:ins w:id="281" w:author="Kuhn, Jens (NIH/NIAID) [C]" w:date="2020-12-05T21:11:00Z">
        <w:r w:rsidRPr="00562084">
          <w:rPr>
            <w:rFonts w:ascii="Helvetica" w:hAnsi="Helvetica" w:cs="Helvetica"/>
            <w:color w:val="11171A"/>
            <w:sz w:val="21"/>
            <w:szCs w:val="21"/>
          </w:rPr>
          <w:t xml:space="preserve">genera and </w:t>
        </w:r>
      </w:ins>
      <w:r w:rsidRPr="00447BF0">
        <w:rPr>
          <w:rFonts w:ascii="Helvetica" w:hAnsi="Helvetica"/>
          <w:color w:val="11171A"/>
          <w:sz w:val="21"/>
          <w:rPrChange w:id="282" w:author="Kuhn, Jens (NIH/NIAID) [C]" w:date="2020-12-05T21:11:00Z">
            <w:rPr>
              <w:rFonts w:ascii="Helvetica" w:hAnsi="Helvetica"/>
              <w:color w:val="11171A"/>
              <w:sz w:val="21"/>
              <w:lang w:val="en"/>
            </w:rPr>
          </w:rPrChange>
        </w:rPr>
        <w:t>subgenera</w:t>
      </w:r>
      <w:del w:id="283" w:author="Kuhn, Jens (NIH/NIAID) [C]" w:date="2020-12-05T21:11:00Z">
        <w:r w:rsidRPr="005F7EDC">
          <w:rPr>
            <w:rFonts w:ascii="Helvetica" w:hAnsi="Helvetica" w:cs="Helvetica"/>
            <w:color w:val="11171A"/>
            <w:sz w:val="21"/>
            <w:szCs w:val="21"/>
            <w:lang w:val="en"/>
          </w:rPr>
          <w:delText xml:space="preserve"> and genera</w:delText>
        </w:r>
      </w:del>
      <w:r w:rsidRPr="00447BF0">
        <w:rPr>
          <w:rFonts w:ascii="Helvetica" w:hAnsi="Helvetica"/>
          <w:color w:val="11171A"/>
          <w:sz w:val="21"/>
          <w:rPrChange w:id="284" w:author="Kuhn, Jens (NIH/NIAID) [C]" w:date="2020-12-05T21:11:00Z">
            <w:rPr>
              <w:rFonts w:ascii="Helvetica" w:hAnsi="Helvetica"/>
              <w:color w:val="11171A"/>
              <w:sz w:val="21"/>
              <w:lang w:val="en"/>
            </w:rPr>
          </w:rPrChange>
        </w:rPr>
        <w:t>.</w:t>
      </w:r>
    </w:p>
    <w:p w14:paraId="06E0462E" w14:textId="77777777" w:rsidR="00FC0FB5" w:rsidRPr="00447BF0" w:rsidRDefault="00FC0FB5">
      <w:pPr>
        <w:spacing w:before="347" w:after="347" w:line="370" w:lineRule="atLeast"/>
        <w:rPr>
          <w:rFonts w:ascii="Helvetica" w:hAnsi="Helvetica"/>
          <w:color w:val="11171A"/>
          <w:sz w:val="21"/>
          <w:rPrChange w:id="285" w:author="Kuhn, Jens (NIH/NIAID) [C]" w:date="2020-12-05T21:11:00Z">
            <w:rPr>
              <w:rFonts w:ascii="Helvetica" w:hAnsi="Helvetica"/>
              <w:color w:val="11171A"/>
              <w:sz w:val="21"/>
              <w:lang w:val="en"/>
            </w:rPr>
          </w:rPrChange>
        </w:rPr>
        <w:pPrChange w:id="286" w:author="Kuhn, Jens (NIH/NIAID) [C]" w:date="2020-12-05T21:11:00Z">
          <w:pPr>
            <w:shd w:val="clear" w:color="auto" w:fill="FFFFFF"/>
            <w:spacing w:before="360" w:after="360" w:line="360" w:lineRule="atLeast"/>
          </w:pPr>
        </w:pPrChange>
      </w:pPr>
      <w:r w:rsidRPr="00447BF0">
        <w:rPr>
          <w:rFonts w:ascii="Helvetica" w:hAnsi="Helvetica"/>
          <w:color w:val="333399"/>
          <w:sz w:val="21"/>
          <w:rPrChange w:id="287" w:author="Kuhn, Jens (NIH/NIAID) [C]" w:date="2020-12-05T21:11:00Z">
            <w:rPr>
              <w:rFonts w:ascii="Helvetica" w:hAnsi="Helvetica"/>
              <w:color w:val="333399"/>
              <w:sz w:val="21"/>
              <w:lang w:val="en"/>
            </w:rPr>
          </w:rPrChange>
        </w:rPr>
        <w:t xml:space="preserve">Comment: For example, the species </w:t>
      </w:r>
      <w:r w:rsidRPr="00447BF0">
        <w:rPr>
          <w:rFonts w:ascii="Helvetica" w:hAnsi="Helvetica"/>
          <w:i/>
          <w:color w:val="333399"/>
          <w:sz w:val="21"/>
          <w:rPrChange w:id="288" w:author="Kuhn, Jens (NIH/NIAID) [C]" w:date="2020-12-05T21:11:00Z">
            <w:rPr>
              <w:rFonts w:ascii="Helvetica" w:hAnsi="Helvetica"/>
              <w:i/>
              <w:color w:val="333399"/>
              <w:sz w:val="21"/>
              <w:lang w:val="en"/>
            </w:rPr>
          </w:rPrChange>
        </w:rPr>
        <w:t xml:space="preserve">Ageratum yellow vein </w:t>
      </w:r>
      <w:proofErr w:type="spellStart"/>
      <w:r w:rsidRPr="00562084">
        <w:rPr>
          <w:rFonts w:ascii="Helvetica" w:hAnsi="Helvetica"/>
          <w:i/>
          <w:color w:val="333399"/>
          <w:sz w:val="21"/>
          <w:rPrChange w:id="289" w:author="Kuhn, Jens (NIH/NIAID) [C]" w:date="2020-12-05T21:11:00Z">
            <w:rPr>
              <w:rFonts w:ascii="Helvetica" w:hAnsi="Helvetica"/>
              <w:i/>
              <w:color w:val="333399"/>
              <w:sz w:val="21"/>
              <w:lang w:val="en"/>
            </w:rPr>
          </w:rPrChange>
        </w:rPr>
        <w:t>betasatellite</w:t>
      </w:r>
      <w:proofErr w:type="spellEnd"/>
      <w:del w:id="290" w:author="Kuhn, Jens (NIH/NIAID) [C]" w:date="2020-12-05T21:11:00Z">
        <w:r w:rsidRPr="005F7EDC">
          <w:rPr>
            <w:rFonts w:ascii="Helvetica" w:hAnsi="Helvetica" w:cs="Helvetica"/>
            <w:i/>
            <w:iCs/>
            <w:color w:val="333399"/>
            <w:sz w:val="21"/>
            <w:szCs w:val="21"/>
            <w:lang w:val="en"/>
          </w:rPr>
          <w:delText> </w:delText>
        </w:r>
      </w:del>
      <w:ins w:id="291" w:author="Kuhn, Jens (NIH/NIAID) [C]" w:date="2020-12-05T21:11:00Z">
        <w:r w:rsidRPr="00562084">
          <w:rPr>
            <w:rFonts w:ascii="Helvetica" w:hAnsi="Helvetica" w:cs="Helvetica"/>
            <w:color w:val="333399"/>
            <w:sz w:val="21"/>
            <w:szCs w:val="21"/>
          </w:rPr>
          <w:t xml:space="preserve"> </w:t>
        </w:r>
      </w:ins>
      <w:r w:rsidRPr="00562084">
        <w:rPr>
          <w:rFonts w:ascii="Helvetica" w:hAnsi="Helvetica"/>
          <w:color w:val="333399"/>
          <w:sz w:val="21"/>
          <w:rPrChange w:id="292" w:author="Kuhn, Jens (NIH/NIAID) [C]" w:date="2020-12-05T21:11:00Z">
            <w:rPr>
              <w:rFonts w:ascii="Helvetica" w:hAnsi="Helvetica"/>
              <w:color w:val="333399"/>
              <w:sz w:val="21"/>
              <w:lang w:val="en"/>
            </w:rPr>
          </w:rPrChange>
        </w:rPr>
        <w:t xml:space="preserve">is </w:t>
      </w:r>
      <w:del w:id="293" w:author="Kuhn, Jens (NIH/NIAID) [C]" w:date="2020-12-05T21:11:00Z">
        <w:r w:rsidRPr="005F7EDC">
          <w:rPr>
            <w:rFonts w:ascii="Helvetica" w:hAnsi="Helvetica" w:cs="Helvetica"/>
            <w:color w:val="333399"/>
            <w:sz w:val="21"/>
            <w:szCs w:val="21"/>
            <w:lang w:val="en"/>
          </w:rPr>
          <w:delText>classified</w:delText>
        </w:r>
      </w:del>
      <w:ins w:id="294" w:author="Kuhn, Jens (NIH/NIAID) [C]" w:date="2020-12-05T21:11:00Z">
        <w:r w:rsidRPr="00562084">
          <w:rPr>
            <w:rFonts w:ascii="Helvetica" w:hAnsi="Helvetica" w:cs="Helvetica"/>
            <w:color w:val="333399"/>
            <w:sz w:val="21"/>
            <w:szCs w:val="21"/>
          </w:rPr>
          <w:t>included</w:t>
        </w:r>
      </w:ins>
      <w:r w:rsidRPr="00447BF0">
        <w:rPr>
          <w:rFonts w:ascii="Helvetica" w:hAnsi="Helvetica"/>
          <w:color w:val="333399"/>
          <w:sz w:val="21"/>
          <w:rPrChange w:id="295" w:author="Kuhn, Jens (NIH/NIAID) [C]" w:date="2020-12-05T21:11:00Z">
            <w:rPr>
              <w:rFonts w:ascii="Helvetica" w:hAnsi="Helvetica"/>
              <w:color w:val="333399"/>
              <w:sz w:val="21"/>
              <w:lang w:val="en"/>
            </w:rPr>
          </w:rPrChange>
        </w:rPr>
        <w:t xml:space="preserve"> in the genus </w:t>
      </w:r>
      <w:proofErr w:type="spellStart"/>
      <w:r w:rsidRPr="00447BF0">
        <w:rPr>
          <w:rFonts w:ascii="Helvetica" w:hAnsi="Helvetica"/>
          <w:i/>
          <w:color w:val="333399"/>
          <w:sz w:val="21"/>
          <w:rPrChange w:id="296" w:author="Kuhn, Jens (NIH/NIAID) [C]" w:date="2020-12-05T21:11:00Z">
            <w:rPr>
              <w:rFonts w:ascii="Helvetica" w:hAnsi="Helvetica"/>
              <w:i/>
              <w:color w:val="333399"/>
              <w:sz w:val="21"/>
              <w:lang w:val="en"/>
            </w:rPr>
          </w:rPrChange>
        </w:rPr>
        <w:t>Betasatellite</w:t>
      </w:r>
      <w:proofErr w:type="spellEnd"/>
      <w:del w:id="297" w:author="Kuhn, Jens (NIH/NIAID) [C]" w:date="2020-12-05T21:11:00Z">
        <w:r w:rsidRPr="005F7EDC">
          <w:rPr>
            <w:rFonts w:ascii="Helvetica" w:hAnsi="Helvetica" w:cs="Helvetica"/>
            <w:color w:val="333399"/>
            <w:sz w:val="21"/>
            <w:szCs w:val="21"/>
            <w:lang w:val="en"/>
          </w:rPr>
          <w:delText>, and</w:delText>
        </w:r>
      </w:del>
      <w:ins w:id="298" w:author="Kuhn, Jens (NIH/NIAID) [C]" w:date="2020-12-05T21:11:00Z">
        <w:r w:rsidRPr="00562084">
          <w:rPr>
            <w:rFonts w:ascii="Helvetica" w:hAnsi="Helvetica" w:cs="Helvetica"/>
            <w:color w:val="333399"/>
            <w:sz w:val="21"/>
            <w:szCs w:val="21"/>
          </w:rPr>
          <w:t xml:space="preserve"> of</w:t>
        </w:r>
      </w:ins>
      <w:r w:rsidRPr="00447BF0">
        <w:rPr>
          <w:rFonts w:ascii="Helvetica" w:hAnsi="Helvetica"/>
          <w:color w:val="333399"/>
          <w:sz w:val="21"/>
          <w:rPrChange w:id="299" w:author="Kuhn, Jens (NIH/NIAID) [C]" w:date="2020-12-05T21:11:00Z">
            <w:rPr>
              <w:rFonts w:ascii="Helvetica" w:hAnsi="Helvetica"/>
              <w:color w:val="333399"/>
              <w:sz w:val="21"/>
              <w:lang w:val="en"/>
            </w:rPr>
          </w:rPrChange>
        </w:rPr>
        <w:t xml:space="preserve"> the family </w:t>
      </w:r>
      <w:proofErr w:type="spellStart"/>
      <w:r w:rsidRPr="00447BF0">
        <w:rPr>
          <w:rFonts w:ascii="Helvetica" w:hAnsi="Helvetica"/>
          <w:i/>
          <w:color w:val="333399"/>
          <w:sz w:val="21"/>
          <w:rPrChange w:id="300" w:author="Kuhn, Jens (NIH/NIAID) [C]" w:date="2020-12-05T21:11:00Z">
            <w:rPr>
              <w:rFonts w:ascii="Helvetica" w:hAnsi="Helvetica"/>
              <w:i/>
              <w:color w:val="333399"/>
              <w:sz w:val="21"/>
              <w:lang w:val="en"/>
            </w:rPr>
          </w:rPrChange>
        </w:rPr>
        <w:t>Tolecusatellitidae</w:t>
      </w:r>
      <w:proofErr w:type="spellEnd"/>
      <w:r w:rsidRPr="00447BF0">
        <w:rPr>
          <w:rFonts w:ascii="Helvetica" w:hAnsi="Helvetica"/>
          <w:color w:val="333399"/>
          <w:sz w:val="21"/>
          <w:rPrChange w:id="301" w:author="Kuhn, Jens (NIH/NIAID) [C]" w:date="2020-12-05T21:11:00Z">
            <w:rPr>
              <w:rFonts w:ascii="Helvetica" w:hAnsi="Helvetica"/>
              <w:color w:val="333399"/>
              <w:sz w:val="21"/>
              <w:lang w:val="en"/>
            </w:rPr>
          </w:rPrChange>
        </w:rPr>
        <w:t>.</w:t>
      </w:r>
    </w:p>
    <w:p w14:paraId="64F0FCF8" w14:textId="77777777" w:rsidR="00FC0FB5" w:rsidRPr="005F7EDC" w:rsidRDefault="00FC0FB5" w:rsidP="00FC0FB5">
      <w:pPr>
        <w:shd w:val="clear" w:color="auto" w:fill="FFFFFF"/>
        <w:spacing w:before="360" w:after="360" w:line="360" w:lineRule="atLeast"/>
        <w:rPr>
          <w:del w:id="302" w:author="Kuhn, Jens (NIH/NIAID) [C]" w:date="2020-12-05T21:11:00Z"/>
          <w:rFonts w:ascii="Helvetica" w:hAnsi="Helvetica" w:cs="Helvetica"/>
          <w:color w:val="11171A"/>
          <w:sz w:val="21"/>
          <w:szCs w:val="21"/>
          <w:lang w:val="en"/>
        </w:rPr>
      </w:pPr>
      <w:del w:id="303" w:author="Kuhn, Jens (NIH/NIAID) [C]" w:date="2020-12-05T21:11:00Z">
        <w:r w:rsidRPr="005F7EDC">
          <w:rPr>
            <w:rFonts w:ascii="Helvetica" w:hAnsi="Helvetica" w:cs="Helvetica"/>
            <w:b/>
            <w:bCs/>
            <w:color w:val="11171A"/>
            <w:sz w:val="21"/>
            <w:szCs w:val="21"/>
            <w:u w:val="single"/>
            <w:lang w:val="en"/>
          </w:rPr>
          <w:delText>Other Sub-viral Agents</w:delText>
        </w:r>
      </w:del>
    </w:p>
    <w:p w14:paraId="0C25A105" w14:textId="77777777" w:rsidR="00FC0FB5" w:rsidRPr="00447BF0" w:rsidRDefault="00FC0FB5" w:rsidP="00FC0FB5">
      <w:pPr>
        <w:shd w:val="clear" w:color="auto" w:fill="FFFFFF"/>
        <w:spacing w:before="360" w:after="360" w:line="360" w:lineRule="atLeast"/>
        <w:rPr>
          <w:rPrChange w:id="304" w:author="Kuhn, Jens (NIH/NIAID) [C]" w:date="2020-12-05T21:11:00Z">
            <w:rPr>
              <w:rFonts w:ascii="Helvetica" w:hAnsi="Helvetica"/>
              <w:color w:val="11171A"/>
              <w:sz w:val="21"/>
              <w:lang w:val="en"/>
            </w:rPr>
          </w:rPrChange>
        </w:rPr>
      </w:pPr>
      <w:r w:rsidRPr="00447BF0">
        <w:rPr>
          <w:rFonts w:ascii="Helvetica" w:hAnsi="Helvetica"/>
          <w:color w:val="11171A"/>
          <w:sz w:val="21"/>
          <w:rPrChange w:id="305" w:author="Kuhn, Jens (NIH/NIAID) [C]" w:date="2020-12-05T21:11:00Z">
            <w:rPr>
              <w:rFonts w:ascii="Helvetica" w:hAnsi="Helvetica"/>
              <w:color w:val="11171A"/>
              <w:sz w:val="21"/>
              <w:lang w:val="en"/>
            </w:rPr>
          </w:rPrChange>
        </w:rPr>
        <w:t>3.</w:t>
      </w:r>
      <w:del w:id="306" w:author="Kuhn, Jens (NIH/NIAID) [C]" w:date="2020-12-05T21:11:00Z">
        <w:r w:rsidRPr="005F7EDC">
          <w:rPr>
            <w:rFonts w:ascii="Helvetica" w:hAnsi="Helvetica" w:cs="Helvetica"/>
            <w:color w:val="11171A"/>
            <w:sz w:val="21"/>
            <w:szCs w:val="21"/>
            <w:lang w:val="en"/>
          </w:rPr>
          <w:delText>29</w:delText>
        </w:r>
      </w:del>
      <w:ins w:id="307" w:author="Kuhn, Jens (NIH/NIAID) [C]" w:date="2020-12-05T21:11:00Z">
        <w:r w:rsidRPr="00562084">
          <w:rPr>
            <w:rFonts w:ascii="Helvetica" w:hAnsi="Helvetica" w:cs="Helvetica"/>
            <w:color w:val="11171A"/>
            <w:sz w:val="21"/>
            <w:szCs w:val="21"/>
          </w:rPr>
          <w:t>27.2</w:t>
        </w:r>
      </w:ins>
    </w:p>
    <w:p w14:paraId="1A9EF803" w14:textId="77777777" w:rsidR="00FC0FB5" w:rsidRPr="005F7EDC" w:rsidRDefault="00FC0FB5" w:rsidP="00FC0FB5">
      <w:pPr>
        <w:shd w:val="clear" w:color="auto" w:fill="FFFFFF"/>
        <w:spacing w:before="360" w:after="360" w:line="360" w:lineRule="atLeast"/>
        <w:rPr>
          <w:del w:id="308" w:author="Kuhn, Jens (NIH/NIAID) [C]" w:date="2020-12-05T21:11:00Z"/>
          <w:rFonts w:ascii="Helvetica" w:hAnsi="Helvetica" w:cs="Helvetica"/>
          <w:color w:val="11171A"/>
          <w:sz w:val="21"/>
          <w:szCs w:val="21"/>
          <w:lang w:val="en"/>
        </w:rPr>
      </w:pPr>
      <w:del w:id="309" w:author="Kuhn, Jens (NIH/NIAID) [C]" w:date="2020-12-05T21:11:00Z">
        <w:r w:rsidRPr="005F7EDC">
          <w:rPr>
            <w:rFonts w:ascii="Helvetica" w:hAnsi="Helvetica" w:cs="Helvetica"/>
            <w:color w:val="11171A"/>
            <w:sz w:val="21"/>
            <w:szCs w:val="21"/>
            <w:lang w:val="en"/>
          </w:rPr>
          <w:delText>Retrotransposons are considered to be viruses in classification and nomenclature.</w:delText>
        </w:r>
      </w:del>
    </w:p>
    <w:p w14:paraId="5F9D5199" w14:textId="77777777" w:rsidR="00FC0FB5" w:rsidRPr="00562084" w:rsidRDefault="00FC0FB5" w:rsidP="00FC0FB5">
      <w:pPr>
        <w:shd w:val="clear" w:color="auto" w:fill="FFFFFF"/>
        <w:spacing w:before="360" w:after="360" w:line="360" w:lineRule="atLeast"/>
        <w:rPr>
          <w:ins w:id="310" w:author="Kuhn, Jens (NIH/NIAID) [C]" w:date="2020-12-05T21:11:00Z"/>
        </w:rPr>
      </w:pPr>
      <w:ins w:id="311" w:author="Kuhn, Jens (NIH/NIAID) [C]" w:date="2020-12-05T21:11:00Z">
        <w:r w:rsidRPr="00562084">
          <w:rPr>
            <w:rFonts w:ascii="Helvetica" w:hAnsi="Helvetica" w:cs="Helvetica"/>
            <w:color w:val="11171A"/>
            <w:sz w:val="21"/>
            <w:szCs w:val="21"/>
          </w:rPr>
          <w:t xml:space="preserve">The formal endings for taxon names of </w:t>
        </w:r>
        <w:proofErr w:type="spellStart"/>
        <w:r w:rsidRPr="00562084">
          <w:rPr>
            <w:rFonts w:ascii="Helvetica" w:hAnsi="Helvetica" w:cs="Helvetica"/>
            <w:color w:val="11171A"/>
            <w:sz w:val="21"/>
            <w:szCs w:val="21"/>
          </w:rPr>
          <w:t>viroids</w:t>
        </w:r>
        <w:proofErr w:type="spellEnd"/>
        <w:r w:rsidRPr="00562084">
          <w:rPr>
            <w:rFonts w:ascii="Helvetica" w:hAnsi="Helvetica" w:cs="Helvetica"/>
            <w:color w:val="11171A"/>
            <w:sz w:val="21"/>
            <w:szCs w:val="21"/>
          </w:rPr>
          <w:t xml:space="preserve"> are the suffixes "-</w:t>
        </w:r>
        <w:proofErr w:type="spellStart"/>
        <w:r w:rsidRPr="00562084">
          <w:rPr>
            <w:rFonts w:ascii="Helvetica" w:hAnsi="Helvetica" w:cs="Helvetica"/>
            <w:i/>
            <w:iCs/>
            <w:color w:val="11171A"/>
            <w:sz w:val="21"/>
            <w:szCs w:val="21"/>
          </w:rPr>
          <w:t>viroidia</w:t>
        </w:r>
        <w:proofErr w:type="spellEnd"/>
        <w:r w:rsidRPr="00562084">
          <w:rPr>
            <w:rFonts w:ascii="Helvetica" w:hAnsi="Helvetica" w:cs="Helvetica"/>
            <w:color w:val="11171A"/>
            <w:sz w:val="21"/>
            <w:szCs w:val="21"/>
          </w:rPr>
          <w:t>" for realms, "-</w:t>
        </w:r>
        <w:proofErr w:type="spellStart"/>
        <w:r w:rsidRPr="00562084">
          <w:rPr>
            <w:rFonts w:ascii="Helvetica" w:hAnsi="Helvetica" w:cs="Helvetica"/>
            <w:i/>
            <w:iCs/>
            <w:color w:val="11171A"/>
            <w:sz w:val="21"/>
            <w:szCs w:val="21"/>
          </w:rPr>
          <w:t>viroida</w:t>
        </w:r>
        <w:proofErr w:type="spellEnd"/>
        <w:r w:rsidRPr="00562084">
          <w:rPr>
            <w:rFonts w:ascii="Helvetica" w:hAnsi="Helvetica" w:cs="Helvetica"/>
            <w:color w:val="11171A"/>
            <w:sz w:val="21"/>
            <w:szCs w:val="21"/>
          </w:rPr>
          <w:t xml:space="preserve">" for </w:t>
        </w:r>
        <w:proofErr w:type="spellStart"/>
        <w:r w:rsidRPr="00562084">
          <w:rPr>
            <w:rFonts w:ascii="Helvetica" w:hAnsi="Helvetica" w:cs="Helvetica"/>
            <w:color w:val="11171A"/>
            <w:sz w:val="21"/>
            <w:szCs w:val="21"/>
          </w:rPr>
          <w:t>subrealms</w:t>
        </w:r>
        <w:proofErr w:type="spellEnd"/>
        <w:r w:rsidRPr="00562084">
          <w:rPr>
            <w:rFonts w:ascii="Helvetica" w:hAnsi="Helvetica" w:cs="Helvetica"/>
            <w:color w:val="11171A"/>
            <w:sz w:val="21"/>
            <w:szCs w:val="21"/>
          </w:rPr>
          <w:t>, "-</w:t>
        </w:r>
        <w:proofErr w:type="spellStart"/>
        <w:r w:rsidRPr="00562084">
          <w:rPr>
            <w:rFonts w:ascii="Helvetica" w:hAnsi="Helvetica" w:cs="Helvetica"/>
            <w:i/>
            <w:iCs/>
            <w:color w:val="11171A"/>
            <w:sz w:val="21"/>
            <w:szCs w:val="21"/>
          </w:rPr>
          <w:t>viroidiae</w:t>
        </w:r>
        <w:proofErr w:type="spellEnd"/>
        <w:r w:rsidRPr="00562084">
          <w:rPr>
            <w:rFonts w:ascii="Helvetica" w:hAnsi="Helvetica" w:cs="Helvetica"/>
            <w:color w:val="11171A"/>
            <w:sz w:val="21"/>
            <w:szCs w:val="21"/>
          </w:rPr>
          <w:t>" for kingdoms, "-</w:t>
        </w:r>
        <w:proofErr w:type="spellStart"/>
        <w:r w:rsidRPr="00562084">
          <w:rPr>
            <w:rFonts w:ascii="Helvetica" w:hAnsi="Helvetica" w:cs="Helvetica"/>
            <w:i/>
            <w:iCs/>
            <w:color w:val="11171A"/>
            <w:sz w:val="21"/>
            <w:szCs w:val="21"/>
          </w:rPr>
          <w:t>viroidites</w:t>
        </w:r>
        <w:proofErr w:type="spellEnd"/>
        <w:r w:rsidRPr="00562084">
          <w:rPr>
            <w:rFonts w:ascii="Helvetica" w:hAnsi="Helvetica" w:cs="Helvetica"/>
            <w:color w:val="11171A"/>
            <w:sz w:val="21"/>
            <w:szCs w:val="21"/>
          </w:rPr>
          <w:t>" for subkingdoms, "-</w:t>
        </w:r>
        <w:proofErr w:type="spellStart"/>
        <w:r w:rsidRPr="00562084">
          <w:rPr>
            <w:rFonts w:ascii="Helvetica" w:hAnsi="Helvetica" w:cs="Helvetica"/>
            <w:i/>
            <w:iCs/>
            <w:color w:val="11171A"/>
            <w:sz w:val="21"/>
            <w:szCs w:val="21"/>
          </w:rPr>
          <w:t>viroidicota</w:t>
        </w:r>
        <w:proofErr w:type="spellEnd"/>
        <w:r w:rsidRPr="00562084">
          <w:rPr>
            <w:rFonts w:ascii="Helvetica" w:hAnsi="Helvetica" w:cs="Helvetica"/>
            <w:color w:val="11171A"/>
            <w:sz w:val="21"/>
            <w:szCs w:val="21"/>
          </w:rPr>
          <w:t>" for phyla, "</w:t>
        </w:r>
        <w:r>
          <w:rPr>
            <w:rFonts w:ascii="Helvetica" w:hAnsi="Helvetica" w:cs="Helvetica"/>
            <w:color w:val="11171A"/>
            <w:sz w:val="21"/>
            <w:szCs w:val="21"/>
          </w:rPr>
          <w:noBreakHyphen/>
        </w:r>
        <w:proofErr w:type="spellStart"/>
        <w:r w:rsidRPr="00562084">
          <w:rPr>
            <w:rFonts w:ascii="Helvetica" w:hAnsi="Helvetica" w:cs="Helvetica"/>
            <w:i/>
            <w:iCs/>
            <w:color w:val="11171A"/>
            <w:sz w:val="21"/>
            <w:szCs w:val="21"/>
          </w:rPr>
          <w:t>viroidicotina</w:t>
        </w:r>
        <w:proofErr w:type="spellEnd"/>
        <w:r w:rsidRPr="00562084">
          <w:rPr>
            <w:rFonts w:ascii="Helvetica" w:hAnsi="Helvetica" w:cs="Helvetica"/>
            <w:color w:val="11171A"/>
            <w:sz w:val="21"/>
            <w:szCs w:val="21"/>
          </w:rPr>
          <w:t>" for subphyla, "-</w:t>
        </w:r>
        <w:proofErr w:type="spellStart"/>
        <w:r w:rsidRPr="00562084">
          <w:rPr>
            <w:rFonts w:ascii="Helvetica" w:hAnsi="Helvetica" w:cs="Helvetica"/>
            <w:i/>
            <w:iCs/>
            <w:color w:val="11171A"/>
            <w:sz w:val="21"/>
            <w:szCs w:val="21"/>
          </w:rPr>
          <w:t>viroidicetes</w:t>
        </w:r>
        <w:proofErr w:type="spellEnd"/>
        <w:r w:rsidRPr="00562084">
          <w:rPr>
            <w:rFonts w:ascii="Helvetica" w:hAnsi="Helvetica" w:cs="Helvetica"/>
            <w:color w:val="11171A"/>
            <w:sz w:val="21"/>
            <w:szCs w:val="21"/>
          </w:rPr>
          <w:t>" for classes, "-</w:t>
        </w:r>
        <w:proofErr w:type="spellStart"/>
        <w:r w:rsidRPr="00562084">
          <w:rPr>
            <w:rFonts w:ascii="Helvetica" w:hAnsi="Helvetica" w:cs="Helvetica"/>
            <w:i/>
            <w:iCs/>
            <w:color w:val="11171A"/>
            <w:sz w:val="21"/>
            <w:szCs w:val="21"/>
          </w:rPr>
          <w:t>viroidicetidea</w:t>
        </w:r>
        <w:proofErr w:type="spellEnd"/>
        <w:r w:rsidRPr="00562084">
          <w:rPr>
            <w:rFonts w:ascii="Helvetica" w:hAnsi="Helvetica" w:cs="Helvetica"/>
            <w:color w:val="11171A"/>
            <w:sz w:val="21"/>
            <w:szCs w:val="21"/>
          </w:rPr>
          <w:t>" for subclasses, "</w:t>
        </w:r>
        <w:r>
          <w:rPr>
            <w:rFonts w:ascii="Helvetica" w:hAnsi="Helvetica" w:cs="Helvetica"/>
            <w:color w:val="11171A"/>
            <w:sz w:val="21"/>
            <w:szCs w:val="21"/>
          </w:rPr>
          <w:noBreakHyphen/>
        </w:r>
        <w:proofErr w:type="spellStart"/>
        <w:r w:rsidRPr="00562084">
          <w:rPr>
            <w:rFonts w:ascii="Helvetica" w:hAnsi="Helvetica" w:cs="Helvetica"/>
            <w:i/>
            <w:iCs/>
            <w:color w:val="11171A"/>
            <w:sz w:val="21"/>
            <w:szCs w:val="21"/>
          </w:rPr>
          <w:t>viroidales</w:t>
        </w:r>
        <w:proofErr w:type="spellEnd"/>
        <w:r w:rsidRPr="00562084">
          <w:rPr>
            <w:rFonts w:ascii="Helvetica" w:hAnsi="Helvetica" w:cs="Helvetica"/>
            <w:color w:val="11171A"/>
            <w:sz w:val="21"/>
            <w:szCs w:val="21"/>
          </w:rPr>
          <w:t>" for orders, "-</w:t>
        </w:r>
        <w:proofErr w:type="spellStart"/>
        <w:r w:rsidRPr="00562084">
          <w:rPr>
            <w:rFonts w:ascii="Helvetica" w:hAnsi="Helvetica" w:cs="Helvetica"/>
            <w:i/>
            <w:iCs/>
            <w:color w:val="11171A"/>
            <w:sz w:val="21"/>
            <w:szCs w:val="21"/>
          </w:rPr>
          <w:t>viroidineae</w:t>
        </w:r>
        <w:proofErr w:type="spellEnd"/>
        <w:r w:rsidRPr="00562084">
          <w:rPr>
            <w:rFonts w:ascii="Helvetica" w:hAnsi="Helvetica" w:cs="Helvetica"/>
            <w:color w:val="11171A"/>
            <w:sz w:val="21"/>
            <w:szCs w:val="21"/>
          </w:rPr>
          <w:t>" for suborders, "-</w:t>
        </w:r>
        <w:proofErr w:type="spellStart"/>
        <w:r w:rsidRPr="00562084">
          <w:rPr>
            <w:rFonts w:ascii="Helvetica" w:hAnsi="Helvetica" w:cs="Helvetica"/>
            <w:i/>
            <w:iCs/>
            <w:color w:val="11171A"/>
            <w:sz w:val="21"/>
            <w:szCs w:val="21"/>
          </w:rPr>
          <w:t>viroidae</w:t>
        </w:r>
        <w:proofErr w:type="spellEnd"/>
        <w:r w:rsidRPr="00562084">
          <w:rPr>
            <w:rFonts w:ascii="Helvetica" w:hAnsi="Helvetica" w:cs="Helvetica"/>
            <w:color w:val="11171A"/>
            <w:sz w:val="21"/>
            <w:szCs w:val="21"/>
          </w:rPr>
          <w:t>" for families, "-</w:t>
        </w:r>
        <w:proofErr w:type="spellStart"/>
        <w:r w:rsidRPr="00562084">
          <w:rPr>
            <w:rFonts w:ascii="Helvetica" w:hAnsi="Helvetica" w:cs="Helvetica"/>
            <w:i/>
            <w:iCs/>
            <w:color w:val="11171A"/>
            <w:sz w:val="21"/>
            <w:szCs w:val="21"/>
          </w:rPr>
          <w:t>viroidinae</w:t>
        </w:r>
        <w:proofErr w:type="spellEnd"/>
        <w:r w:rsidRPr="00562084">
          <w:rPr>
            <w:rFonts w:ascii="Helvetica" w:hAnsi="Helvetica" w:cs="Helvetica"/>
            <w:color w:val="11171A"/>
            <w:sz w:val="21"/>
            <w:szCs w:val="21"/>
          </w:rPr>
          <w:t>" for subfamilies, and "</w:t>
        </w:r>
        <w:r>
          <w:rPr>
            <w:rFonts w:ascii="Helvetica" w:hAnsi="Helvetica" w:cs="Helvetica"/>
            <w:color w:val="11171A"/>
            <w:sz w:val="21"/>
            <w:szCs w:val="21"/>
          </w:rPr>
          <w:noBreakHyphen/>
        </w:r>
        <w:r w:rsidRPr="00562084">
          <w:rPr>
            <w:rFonts w:ascii="Helvetica" w:hAnsi="Helvetica" w:cs="Helvetica"/>
            <w:i/>
            <w:iCs/>
            <w:color w:val="11171A"/>
            <w:sz w:val="21"/>
            <w:szCs w:val="21"/>
          </w:rPr>
          <w:t>viroid</w:t>
        </w:r>
        <w:r w:rsidRPr="00562084">
          <w:rPr>
            <w:rFonts w:ascii="Helvetica" w:hAnsi="Helvetica" w:cs="Helvetica"/>
            <w:color w:val="11171A"/>
            <w:sz w:val="21"/>
            <w:szCs w:val="21"/>
          </w:rPr>
          <w:t>" for genera and subgenera.</w:t>
        </w:r>
      </w:ins>
    </w:p>
    <w:p w14:paraId="31503180" w14:textId="77777777" w:rsidR="00FC0FB5" w:rsidRPr="00562084" w:rsidRDefault="00FC0FB5" w:rsidP="00FC0FB5">
      <w:pPr>
        <w:spacing w:before="347" w:after="347" w:line="370" w:lineRule="atLeast"/>
        <w:rPr>
          <w:ins w:id="312" w:author="Kuhn, Jens (NIH/NIAID) [C]" w:date="2020-12-05T21:11:00Z"/>
          <w:rFonts w:ascii="Helvetica" w:hAnsi="Helvetica" w:cs="Helvetica"/>
          <w:color w:val="333399"/>
          <w:sz w:val="21"/>
          <w:szCs w:val="21"/>
        </w:rPr>
      </w:pPr>
      <w:ins w:id="313" w:author="Kuhn, Jens (NIH/NIAID) [C]" w:date="2020-12-05T21:11:00Z">
        <w:r w:rsidRPr="00562084">
          <w:rPr>
            <w:rFonts w:ascii="Helvetica" w:hAnsi="Helvetica" w:cs="Helvetica"/>
            <w:color w:val="333399"/>
            <w:sz w:val="21"/>
            <w:szCs w:val="21"/>
          </w:rPr>
          <w:t xml:space="preserve">Comment: For example, the species </w:t>
        </w:r>
        <w:r w:rsidRPr="00562084">
          <w:rPr>
            <w:rFonts w:ascii="Helvetica" w:hAnsi="Helvetica" w:cs="Helvetica"/>
            <w:i/>
            <w:iCs/>
            <w:color w:val="333399"/>
            <w:sz w:val="21"/>
            <w:szCs w:val="21"/>
          </w:rPr>
          <w:t xml:space="preserve">Potato spindle tuber viroid </w:t>
        </w:r>
        <w:r w:rsidRPr="00562084">
          <w:rPr>
            <w:rFonts w:ascii="Helvetica" w:hAnsi="Helvetica" w:cs="Helvetica"/>
            <w:color w:val="333399"/>
            <w:sz w:val="21"/>
            <w:szCs w:val="21"/>
          </w:rPr>
          <w:t xml:space="preserve">is included in the genus </w:t>
        </w:r>
        <w:proofErr w:type="spellStart"/>
        <w:r w:rsidRPr="00562084">
          <w:rPr>
            <w:rFonts w:ascii="Helvetica" w:hAnsi="Helvetica" w:cs="Helvetica"/>
            <w:i/>
            <w:iCs/>
            <w:color w:val="333399"/>
            <w:sz w:val="21"/>
            <w:szCs w:val="21"/>
          </w:rPr>
          <w:t>Pospiviroid</w:t>
        </w:r>
        <w:proofErr w:type="spellEnd"/>
        <w:r w:rsidRPr="00562084">
          <w:rPr>
            <w:rFonts w:ascii="Helvetica" w:hAnsi="Helvetica" w:cs="Helvetica"/>
            <w:color w:val="333399"/>
            <w:sz w:val="21"/>
            <w:szCs w:val="21"/>
          </w:rPr>
          <w:t xml:space="preserve"> of the family </w:t>
        </w:r>
        <w:proofErr w:type="spellStart"/>
        <w:r w:rsidRPr="00562084">
          <w:rPr>
            <w:rFonts w:ascii="Helvetica" w:hAnsi="Helvetica" w:cs="Helvetica"/>
            <w:i/>
            <w:iCs/>
            <w:color w:val="333399"/>
            <w:sz w:val="21"/>
            <w:szCs w:val="21"/>
          </w:rPr>
          <w:t>Pospiviroidae</w:t>
        </w:r>
        <w:proofErr w:type="spellEnd"/>
        <w:r w:rsidRPr="00562084">
          <w:rPr>
            <w:rFonts w:ascii="Helvetica" w:hAnsi="Helvetica" w:cs="Helvetica"/>
            <w:color w:val="333399"/>
            <w:sz w:val="21"/>
            <w:szCs w:val="21"/>
          </w:rPr>
          <w:t>.</w:t>
        </w:r>
      </w:ins>
    </w:p>
    <w:p w14:paraId="6C87C9F3" w14:textId="77777777" w:rsidR="00FC0FB5" w:rsidRPr="00562084" w:rsidRDefault="00FC0FB5" w:rsidP="00FC0FB5">
      <w:pPr>
        <w:spacing w:before="347" w:after="347" w:line="370" w:lineRule="atLeast"/>
        <w:rPr>
          <w:ins w:id="314" w:author="Kuhn, Jens (NIH/NIAID) [C]" w:date="2020-12-05T21:11:00Z"/>
          <w:rFonts w:ascii="Helvetica" w:hAnsi="Helvetica" w:cs="Helvetica"/>
          <w:color w:val="11171A"/>
          <w:sz w:val="21"/>
          <w:szCs w:val="21"/>
        </w:rPr>
      </w:pPr>
      <w:proofErr w:type="spellStart"/>
      <w:ins w:id="315" w:author="Kuhn, Jens (NIH/NIAID) [C]" w:date="2020-12-05T21:11:00Z">
        <w:r w:rsidRPr="00562084">
          <w:rPr>
            <w:rFonts w:ascii="Helvetica" w:hAnsi="Helvetica" w:cs="Helvetica"/>
            <w:b/>
            <w:bCs/>
            <w:color w:val="11171A"/>
            <w:sz w:val="21"/>
            <w:szCs w:val="21"/>
            <w:u w:val="single"/>
          </w:rPr>
          <w:t>Paraviral</w:t>
        </w:r>
        <w:proofErr w:type="spellEnd"/>
        <w:r w:rsidRPr="00562084">
          <w:rPr>
            <w:rFonts w:ascii="Helvetica" w:hAnsi="Helvetica" w:cs="Helvetica"/>
            <w:b/>
            <w:bCs/>
            <w:color w:val="11171A"/>
            <w:sz w:val="21"/>
            <w:szCs w:val="21"/>
            <w:u w:val="single"/>
          </w:rPr>
          <w:t xml:space="preserve"> mobile genetic elements: </w:t>
        </w:r>
        <w:proofErr w:type="spellStart"/>
        <w:r w:rsidRPr="00562084">
          <w:rPr>
            <w:rFonts w:ascii="Helvetica" w:hAnsi="Helvetica" w:cs="Helvetica"/>
            <w:b/>
            <w:bCs/>
            <w:color w:val="11171A"/>
            <w:sz w:val="21"/>
            <w:szCs w:val="21"/>
            <w:u w:val="single"/>
          </w:rPr>
          <w:t>viriforms</w:t>
        </w:r>
        <w:proofErr w:type="spellEnd"/>
      </w:ins>
    </w:p>
    <w:p w14:paraId="305B4FF0" w14:textId="77777777" w:rsidR="00FC0FB5" w:rsidRPr="00562084" w:rsidRDefault="00FC0FB5" w:rsidP="00FC0FB5">
      <w:pPr>
        <w:keepNext/>
        <w:keepLines/>
        <w:spacing w:before="347" w:after="347" w:line="370" w:lineRule="atLeast"/>
        <w:rPr>
          <w:ins w:id="316" w:author="Kuhn, Jens (NIH/NIAID) [C]" w:date="2020-12-05T21:11:00Z"/>
          <w:rFonts w:ascii="Helvetica" w:hAnsi="Helvetica" w:cs="Helvetica"/>
          <w:color w:val="11171A"/>
          <w:sz w:val="21"/>
          <w:szCs w:val="21"/>
        </w:rPr>
      </w:pPr>
      <w:ins w:id="317" w:author="Kuhn, Jens (NIH/NIAID) [C]" w:date="2020-12-05T21:11:00Z">
        <w:r w:rsidRPr="00562084">
          <w:rPr>
            <w:rFonts w:ascii="Helvetica" w:hAnsi="Helvetica" w:cs="Helvetica"/>
            <w:color w:val="11171A"/>
            <w:sz w:val="21"/>
            <w:szCs w:val="21"/>
          </w:rPr>
          <w:t>3.27.3</w:t>
        </w:r>
      </w:ins>
    </w:p>
    <w:p w14:paraId="3A1669F4" w14:textId="77777777" w:rsidR="00FC0FB5" w:rsidRPr="00562084" w:rsidRDefault="00FC0FB5" w:rsidP="00FC0FB5">
      <w:pPr>
        <w:spacing w:before="347" w:after="347" w:line="370" w:lineRule="atLeast"/>
        <w:rPr>
          <w:ins w:id="318" w:author="Kuhn, Jens (NIH/NIAID) [C]" w:date="2020-12-05T21:11:00Z"/>
          <w:rFonts w:ascii="Helvetica" w:hAnsi="Helvetica" w:cs="Helvetica"/>
          <w:color w:val="11171A"/>
          <w:sz w:val="21"/>
          <w:szCs w:val="21"/>
        </w:rPr>
      </w:pPr>
      <w:ins w:id="319" w:author="Kuhn, Jens (NIH/NIAID) [C]" w:date="2020-12-05T21:11:00Z">
        <w:r w:rsidRPr="00562084">
          <w:rPr>
            <w:rFonts w:ascii="Helvetica" w:hAnsi="Helvetica" w:cs="Helvetica"/>
            <w:color w:val="11171A"/>
            <w:sz w:val="21"/>
            <w:szCs w:val="21"/>
          </w:rPr>
          <w:t xml:space="preserve">The formal endings for taxon names of </w:t>
        </w:r>
        <w:proofErr w:type="spellStart"/>
        <w:r w:rsidRPr="00562084">
          <w:rPr>
            <w:rFonts w:ascii="Helvetica" w:hAnsi="Helvetica" w:cs="Helvetica"/>
            <w:color w:val="11171A"/>
            <w:sz w:val="21"/>
            <w:szCs w:val="21"/>
          </w:rPr>
          <w:t>viriforms</w:t>
        </w:r>
        <w:proofErr w:type="spellEnd"/>
        <w:r w:rsidRPr="00562084">
          <w:rPr>
            <w:rFonts w:ascii="Helvetica" w:hAnsi="Helvetica" w:cs="Helvetica"/>
            <w:color w:val="11171A"/>
            <w:sz w:val="21"/>
            <w:szCs w:val="21"/>
          </w:rPr>
          <w:t xml:space="preserve"> are the suffixes "-</w:t>
        </w:r>
        <w:proofErr w:type="spellStart"/>
        <w:r w:rsidRPr="00562084">
          <w:rPr>
            <w:rFonts w:ascii="Helvetica" w:hAnsi="Helvetica" w:cs="Helvetica"/>
            <w:i/>
            <w:iCs/>
            <w:color w:val="11171A"/>
            <w:sz w:val="21"/>
            <w:szCs w:val="21"/>
          </w:rPr>
          <w:t>viriformoidia</w:t>
        </w:r>
        <w:proofErr w:type="spellEnd"/>
        <w:r w:rsidRPr="00562084">
          <w:rPr>
            <w:rFonts w:ascii="Helvetica" w:hAnsi="Helvetica" w:cs="Helvetica"/>
            <w:color w:val="11171A"/>
            <w:sz w:val="21"/>
            <w:szCs w:val="21"/>
          </w:rPr>
          <w:t>" for realms, "</w:t>
        </w:r>
        <w:r>
          <w:rPr>
            <w:rFonts w:ascii="Helvetica" w:hAnsi="Helvetica" w:cs="Helvetica"/>
            <w:color w:val="11171A"/>
            <w:sz w:val="21"/>
            <w:szCs w:val="21"/>
          </w:rPr>
          <w:noBreakHyphen/>
        </w:r>
        <w:proofErr w:type="spellStart"/>
        <w:r w:rsidRPr="00562084">
          <w:rPr>
            <w:rFonts w:ascii="Helvetica" w:hAnsi="Helvetica" w:cs="Helvetica"/>
            <w:i/>
            <w:iCs/>
            <w:color w:val="11171A"/>
            <w:sz w:val="21"/>
            <w:szCs w:val="21"/>
          </w:rPr>
          <w:t>viriformoida</w:t>
        </w:r>
        <w:proofErr w:type="spellEnd"/>
        <w:r w:rsidRPr="00562084">
          <w:rPr>
            <w:rFonts w:ascii="Helvetica" w:hAnsi="Helvetica" w:cs="Helvetica"/>
            <w:color w:val="11171A"/>
            <w:sz w:val="21"/>
            <w:szCs w:val="21"/>
          </w:rPr>
          <w:t xml:space="preserve">" for </w:t>
        </w:r>
        <w:proofErr w:type="spellStart"/>
        <w:r w:rsidRPr="00562084">
          <w:rPr>
            <w:rFonts w:ascii="Helvetica" w:hAnsi="Helvetica" w:cs="Helvetica"/>
            <w:color w:val="11171A"/>
            <w:sz w:val="21"/>
            <w:szCs w:val="21"/>
          </w:rPr>
          <w:t>subrealms</w:t>
        </w:r>
        <w:proofErr w:type="spellEnd"/>
        <w:r w:rsidRPr="00562084">
          <w:rPr>
            <w:rFonts w:ascii="Helvetica" w:hAnsi="Helvetica" w:cs="Helvetica"/>
            <w:color w:val="11171A"/>
            <w:sz w:val="21"/>
            <w:szCs w:val="21"/>
          </w:rPr>
          <w:t>, "-</w:t>
        </w:r>
        <w:proofErr w:type="spellStart"/>
        <w:r w:rsidRPr="00562084">
          <w:rPr>
            <w:rFonts w:ascii="Helvetica" w:hAnsi="Helvetica" w:cs="Helvetica"/>
            <w:i/>
            <w:iCs/>
            <w:color w:val="11171A"/>
            <w:sz w:val="21"/>
            <w:szCs w:val="21"/>
          </w:rPr>
          <w:t>viriformiae</w:t>
        </w:r>
        <w:proofErr w:type="spellEnd"/>
        <w:r w:rsidRPr="00562084">
          <w:rPr>
            <w:rFonts w:ascii="Helvetica" w:hAnsi="Helvetica" w:cs="Helvetica"/>
            <w:color w:val="11171A"/>
            <w:sz w:val="21"/>
            <w:szCs w:val="21"/>
          </w:rPr>
          <w:t>" for kingdoms, "-</w:t>
        </w:r>
        <w:proofErr w:type="spellStart"/>
        <w:r w:rsidRPr="00562084">
          <w:rPr>
            <w:rFonts w:ascii="Helvetica" w:hAnsi="Helvetica" w:cs="Helvetica"/>
            <w:i/>
            <w:iCs/>
            <w:color w:val="11171A"/>
            <w:sz w:val="21"/>
            <w:szCs w:val="21"/>
          </w:rPr>
          <w:t>viriformites</w:t>
        </w:r>
        <w:proofErr w:type="spellEnd"/>
        <w:r w:rsidRPr="00562084">
          <w:rPr>
            <w:rFonts w:ascii="Helvetica" w:hAnsi="Helvetica" w:cs="Helvetica"/>
            <w:color w:val="11171A"/>
            <w:sz w:val="21"/>
            <w:szCs w:val="21"/>
          </w:rPr>
          <w:t>" for subkingdoms, "</w:t>
        </w:r>
        <w:r>
          <w:rPr>
            <w:rFonts w:ascii="Helvetica" w:hAnsi="Helvetica" w:cs="Helvetica"/>
            <w:color w:val="11171A"/>
            <w:sz w:val="21"/>
            <w:szCs w:val="21"/>
          </w:rPr>
          <w:noBreakHyphen/>
        </w:r>
        <w:proofErr w:type="spellStart"/>
        <w:r w:rsidRPr="00562084">
          <w:rPr>
            <w:rFonts w:ascii="Helvetica" w:hAnsi="Helvetica" w:cs="Helvetica"/>
            <w:i/>
            <w:iCs/>
            <w:color w:val="11171A"/>
            <w:sz w:val="21"/>
            <w:szCs w:val="21"/>
          </w:rPr>
          <w:t>viriformicota</w:t>
        </w:r>
        <w:proofErr w:type="spellEnd"/>
        <w:r w:rsidRPr="00562084">
          <w:rPr>
            <w:rFonts w:ascii="Helvetica" w:hAnsi="Helvetica" w:cs="Helvetica"/>
            <w:color w:val="11171A"/>
            <w:sz w:val="21"/>
            <w:szCs w:val="21"/>
          </w:rPr>
          <w:t>" for phyla, "-</w:t>
        </w:r>
        <w:proofErr w:type="spellStart"/>
        <w:r w:rsidRPr="00562084">
          <w:rPr>
            <w:rFonts w:ascii="Helvetica" w:hAnsi="Helvetica" w:cs="Helvetica"/>
            <w:i/>
            <w:iCs/>
            <w:color w:val="11171A"/>
            <w:sz w:val="21"/>
            <w:szCs w:val="21"/>
          </w:rPr>
          <w:t>viriformicotina</w:t>
        </w:r>
        <w:proofErr w:type="spellEnd"/>
        <w:r w:rsidRPr="00562084">
          <w:rPr>
            <w:rFonts w:ascii="Helvetica" w:hAnsi="Helvetica" w:cs="Helvetica"/>
            <w:color w:val="11171A"/>
            <w:sz w:val="21"/>
            <w:szCs w:val="21"/>
          </w:rPr>
          <w:t>" for subphyla, "-</w:t>
        </w:r>
        <w:proofErr w:type="spellStart"/>
        <w:r w:rsidRPr="00562084">
          <w:rPr>
            <w:rFonts w:ascii="Helvetica" w:hAnsi="Helvetica" w:cs="Helvetica"/>
            <w:i/>
            <w:iCs/>
            <w:color w:val="11171A"/>
            <w:sz w:val="21"/>
            <w:szCs w:val="21"/>
          </w:rPr>
          <w:t>viriformicetes</w:t>
        </w:r>
        <w:proofErr w:type="spellEnd"/>
        <w:r w:rsidRPr="00562084">
          <w:rPr>
            <w:rFonts w:ascii="Helvetica" w:hAnsi="Helvetica" w:cs="Helvetica"/>
            <w:color w:val="11171A"/>
            <w:sz w:val="21"/>
            <w:szCs w:val="21"/>
          </w:rPr>
          <w:t>" for classes, "</w:t>
        </w:r>
        <w:r>
          <w:rPr>
            <w:rFonts w:ascii="Helvetica" w:hAnsi="Helvetica" w:cs="Helvetica"/>
            <w:color w:val="11171A"/>
            <w:sz w:val="21"/>
            <w:szCs w:val="21"/>
          </w:rPr>
          <w:noBreakHyphen/>
        </w:r>
        <w:proofErr w:type="spellStart"/>
        <w:r w:rsidRPr="00562084">
          <w:rPr>
            <w:rFonts w:ascii="Helvetica" w:hAnsi="Helvetica" w:cs="Helvetica"/>
            <w:i/>
            <w:iCs/>
            <w:color w:val="11171A"/>
            <w:sz w:val="21"/>
            <w:szCs w:val="21"/>
          </w:rPr>
          <w:t>viriformicetidea</w:t>
        </w:r>
        <w:proofErr w:type="spellEnd"/>
        <w:r w:rsidRPr="00562084">
          <w:rPr>
            <w:rFonts w:ascii="Helvetica" w:hAnsi="Helvetica" w:cs="Helvetica"/>
            <w:color w:val="11171A"/>
            <w:sz w:val="21"/>
            <w:szCs w:val="21"/>
          </w:rPr>
          <w:t>" for subclasses, "-</w:t>
        </w:r>
        <w:proofErr w:type="spellStart"/>
        <w:r w:rsidRPr="00562084">
          <w:rPr>
            <w:rFonts w:ascii="Helvetica" w:hAnsi="Helvetica" w:cs="Helvetica"/>
            <w:i/>
            <w:iCs/>
            <w:color w:val="11171A"/>
            <w:sz w:val="21"/>
            <w:szCs w:val="21"/>
          </w:rPr>
          <w:t>viriformales</w:t>
        </w:r>
        <w:proofErr w:type="spellEnd"/>
        <w:r w:rsidRPr="00562084">
          <w:rPr>
            <w:rFonts w:ascii="Helvetica" w:hAnsi="Helvetica" w:cs="Helvetica"/>
            <w:color w:val="11171A"/>
            <w:sz w:val="21"/>
            <w:szCs w:val="21"/>
          </w:rPr>
          <w:t>" for orders, "-</w:t>
        </w:r>
        <w:proofErr w:type="spellStart"/>
        <w:r w:rsidRPr="00562084">
          <w:rPr>
            <w:rFonts w:ascii="Helvetica" w:hAnsi="Helvetica" w:cs="Helvetica"/>
            <w:i/>
            <w:iCs/>
            <w:color w:val="11171A"/>
            <w:sz w:val="21"/>
            <w:szCs w:val="21"/>
          </w:rPr>
          <w:t>viriformineae</w:t>
        </w:r>
        <w:proofErr w:type="spellEnd"/>
        <w:r w:rsidRPr="00562084">
          <w:rPr>
            <w:rFonts w:ascii="Helvetica" w:hAnsi="Helvetica" w:cs="Helvetica"/>
            <w:color w:val="11171A"/>
            <w:sz w:val="21"/>
            <w:szCs w:val="21"/>
          </w:rPr>
          <w:t>" for suborders, "</w:t>
        </w:r>
        <w:r>
          <w:rPr>
            <w:rFonts w:ascii="Helvetica" w:hAnsi="Helvetica" w:cs="Helvetica"/>
            <w:color w:val="11171A"/>
            <w:sz w:val="21"/>
            <w:szCs w:val="21"/>
          </w:rPr>
          <w:noBreakHyphen/>
        </w:r>
        <w:proofErr w:type="spellStart"/>
        <w:r w:rsidRPr="00562084">
          <w:rPr>
            <w:rFonts w:ascii="Helvetica" w:hAnsi="Helvetica" w:cs="Helvetica"/>
            <w:i/>
            <w:iCs/>
            <w:color w:val="11171A"/>
            <w:sz w:val="21"/>
            <w:szCs w:val="21"/>
          </w:rPr>
          <w:t>viriformae</w:t>
        </w:r>
        <w:proofErr w:type="spellEnd"/>
        <w:r w:rsidRPr="00562084">
          <w:rPr>
            <w:rFonts w:ascii="Helvetica" w:hAnsi="Helvetica" w:cs="Helvetica"/>
            <w:color w:val="11171A"/>
            <w:sz w:val="21"/>
            <w:szCs w:val="21"/>
          </w:rPr>
          <w:t>" for families, "-</w:t>
        </w:r>
        <w:proofErr w:type="spellStart"/>
        <w:r w:rsidRPr="00562084">
          <w:rPr>
            <w:rFonts w:ascii="Helvetica" w:hAnsi="Helvetica" w:cs="Helvetica"/>
            <w:i/>
            <w:iCs/>
            <w:color w:val="11171A"/>
            <w:sz w:val="21"/>
            <w:szCs w:val="21"/>
          </w:rPr>
          <w:t>viriforminae</w:t>
        </w:r>
        <w:proofErr w:type="spellEnd"/>
        <w:r w:rsidRPr="00562084">
          <w:rPr>
            <w:rFonts w:ascii="Helvetica" w:hAnsi="Helvetica" w:cs="Helvetica"/>
            <w:color w:val="11171A"/>
            <w:sz w:val="21"/>
            <w:szCs w:val="21"/>
          </w:rPr>
          <w:t>" for subfamilies, and "-</w:t>
        </w:r>
        <w:proofErr w:type="spellStart"/>
        <w:r w:rsidRPr="00562084">
          <w:rPr>
            <w:rFonts w:ascii="Helvetica" w:hAnsi="Helvetica" w:cs="Helvetica"/>
            <w:i/>
            <w:iCs/>
            <w:color w:val="11171A"/>
            <w:sz w:val="21"/>
            <w:szCs w:val="21"/>
          </w:rPr>
          <w:t>viriform</w:t>
        </w:r>
        <w:proofErr w:type="spellEnd"/>
        <w:r w:rsidRPr="00562084">
          <w:rPr>
            <w:rFonts w:ascii="Helvetica" w:hAnsi="Helvetica" w:cs="Helvetica"/>
            <w:color w:val="11171A"/>
            <w:sz w:val="21"/>
            <w:szCs w:val="21"/>
          </w:rPr>
          <w:t>" for genera and subgenera.</w:t>
        </w:r>
      </w:ins>
    </w:p>
    <w:p w14:paraId="08EB7F39" w14:textId="77777777" w:rsidR="00FC0FB5" w:rsidRPr="00562084" w:rsidRDefault="00FC0FB5" w:rsidP="00FC0FB5">
      <w:pPr>
        <w:shd w:val="clear" w:color="auto" w:fill="FFFFFF"/>
        <w:spacing w:before="240" w:after="240" w:line="288" w:lineRule="auto"/>
        <w:outlineLvl w:val="3"/>
        <w:rPr>
          <w:rFonts w:ascii="Helvetica" w:hAnsi="Helvetica"/>
          <w:color w:val="11171A"/>
          <w:sz w:val="38"/>
          <w:lang w:val="en"/>
          <w:rPrChange w:id="320" w:author="Kuhn, Jens (NIH/NIAID) [C]" w:date="2020-12-05T21:11:00Z">
            <w:rPr>
              <w:rFonts w:ascii="Helvetica" w:hAnsi="Helvetica"/>
              <w:color w:val="11171A"/>
              <w:sz w:val="27"/>
              <w:lang w:val="en"/>
            </w:rPr>
          </w:rPrChange>
        </w:rPr>
      </w:pPr>
      <w:r w:rsidRPr="00562084">
        <w:rPr>
          <w:rFonts w:ascii="Helvetica" w:hAnsi="Helvetica"/>
          <w:b/>
          <w:color w:val="11171A"/>
          <w:sz w:val="38"/>
          <w:lang w:val="en"/>
          <w:rPrChange w:id="321" w:author="Kuhn, Jens (NIH/NIAID) [C]" w:date="2020-12-05T21:11:00Z">
            <w:rPr>
              <w:rFonts w:ascii="Helvetica" w:hAnsi="Helvetica"/>
              <w:b/>
              <w:color w:val="11171A"/>
              <w:sz w:val="27"/>
              <w:lang w:val="en"/>
            </w:rPr>
          </w:rPrChange>
        </w:rPr>
        <w:t>VI - Rules for Orthography</w:t>
      </w:r>
    </w:p>
    <w:p w14:paraId="4D7C6F6B"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322" w:author="Kuhn, Jens (NIH/NIAID) [C]" w:date="2020-12-05T21:11:00Z">
        <w:r w:rsidRPr="005F7EDC">
          <w:rPr>
            <w:rFonts w:ascii="Helvetica" w:hAnsi="Helvetica" w:cs="Helvetica"/>
            <w:color w:val="11171A"/>
            <w:sz w:val="21"/>
            <w:szCs w:val="21"/>
            <w:lang w:val="en"/>
          </w:rPr>
          <w:delText>30</w:delText>
        </w:r>
      </w:del>
      <w:ins w:id="323" w:author="Kuhn, Jens (NIH/NIAID) [C]" w:date="2020-12-05T21:11:00Z">
        <w:r w:rsidRPr="00562084">
          <w:rPr>
            <w:rFonts w:ascii="Helvetica" w:hAnsi="Helvetica" w:cs="Helvetica"/>
            <w:color w:val="11171A"/>
            <w:sz w:val="21"/>
            <w:szCs w:val="21"/>
            <w:lang w:val="en"/>
          </w:rPr>
          <w:t>28</w:t>
        </w:r>
      </w:ins>
    </w:p>
    <w:p w14:paraId="39CB412D"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 xml:space="preserve">In formal taxonomic usage, the accepted names of virus, viroid and satellite realms, </w:t>
      </w:r>
      <w:proofErr w:type="spellStart"/>
      <w:r w:rsidRPr="00562084">
        <w:rPr>
          <w:rFonts w:ascii="Helvetica" w:hAnsi="Helvetica" w:cs="Helvetica"/>
          <w:color w:val="11171A"/>
          <w:sz w:val="21"/>
          <w:szCs w:val="21"/>
          <w:lang w:val="en"/>
        </w:rPr>
        <w:t>subrealms</w:t>
      </w:r>
      <w:proofErr w:type="spellEnd"/>
      <w:r w:rsidRPr="00562084">
        <w:rPr>
          <w:rFonts w:ascii="Helvetica" w:hAnsi="Helvetica" w:cs="Helvetica"/>
          <w:color w:val="11171A"/>
          <w:sz w:val="21"/>
          <w:szCs w:val="21"/>
          <w:lang w:val="en"/>
        </w:rPr>
        <w:t>, kingdoms, subkingdoms, phyla, subphyla, classes, subclasses, orders, suborders, families, subfamilies, genera and subgenera are printed in italics and the first letters of the names are capitalized.</w:t>
      </w:r>
    </w:p>
    <w:p w14:paraId="45902501"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333399"/>
          <w:sz w:val="21"/>
          <w:szCs w:val="21"/>
          <w:lang w:val="en"/>
        </w:rPr>
        <w:t>Comment: See Rule 3.7 for the definition of an "accepted" name.</w:t>
      </w:r>
    </w:p>
    <w:p w14:paraId="45E8600B"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3.</w:t>
      </w:r>
      <w:del w:id="324" w:author="Kuhn, Jens (NIH/NIAID) [C]" w:date="2020-12-05T21:11:00Z">
        <w:r w:rsidRPr="005F7EDC">
          <w:rPr>
            <w:rFonts w:ascii="Helvetica" w:hAnsi="Helvetica" w:cs="Helvetica"/>
            <w:color w:val="11171A"/>
            <w:sz w:val="21"/>
            <w:szCs w:val="21"/>
            <w:lang w:val="en"/>
          </w:rPr>
          <w:delText>31</w:delText>
        </w:r>
      </w:del>
      <w:ins w:id="325" w:author="Kuhn, Jens (NIH/NIAID) [C]" w:date="2020-12-05T21:11:00Z">
        <w:r w:rsidRPr="00562084">
          <w:rPr>
            <w:rFonts w:ascii="Helvetica" w:hAnsi="Helvetica" w:cs="Helvetica"/>
            <w:color w:val="11171A"/>
            <w:sz w:val="21"/>
            <w:szCs w:val="21"/>
            <w:lang w:val="en"/>
          </w:rPr>
          <w:t>29</w:t>
        </w:r>
      </w:ins>
    </w:p>
    <w:p w14:paraId="7EB9672D" w14:textId="77777777" w:rsidR="00FC0FB5" w:rsidRPr="00562084" w:rsidRDefault="00FC0FB5" w:rsidP="00FC0FB5">
      <w:pPr>
        <w:shd w:val="clear" w:color="auto" w:fill="FFFFFF"/>
        <w:spacing w:before="360" w:after="360" w:line="360" w:lineRule="atLeast"/>
        <w:rPr>
          <w:rFonts w:ascii="Helvetica" w:hAnsi="Helvetica" w:cs="Helvetica"/>
          <w:color w:val="11171A"/>
          <w:sz w:val="21"/>
          <w:szCs w:val="21"/>
          <w:lang w:val="en"/>
        </w:rPr>
      </w:pPr>
      <w:r w:rsidRPr="00562084">
        <w:rPr>
          <w:rFonts w:ascii="Helvetica" w:hAnsi="Helvetica" w:cs="Helvetica"/>
          <w:color w:val="11171A"/>
          <w:sz w:val="21"/>
          <w:szCs w:val="21"/>
          <w:lang w:val="en"/>
        </w:rPr>
        <w:t>Species names are printed in italics and have the first letter of the first word capitalized. Other words are not capitalized unless they are proper nouns, or parts of proper nouns.</w:t>
      </w:r>
    </w:p>
    <w:p w14:paraId="29B819BE" w14:textId="77777777" w:rsidR="00FC0FB5" w:rsidRPr="00562084" w:rsidRDefault="00FC0FB5">
      <w:pPr>
        <w:shd w:val="clear" w:color="auto" w:fill="FFFFFF"/>
        <w:spacing w:before="360" w:after="360" w:line="360" w:lineRule="auto"/>
        <w:rPr>
          <w:rFonts w:ascii="Helvetica" w:hAnsi="Helvetica" w:cs="Helvetica"/>
          <w:color w:val="11171A"/>
          <w:sz w:val="21"/>
          <w:szCs w:val="21"/>
          <w:lang w:val="en"/>
        </w:rPr>
        <w:pPrChange w:id="326" w:author="Kuhn, Jens (NIH/NIAID) [C]" w:date="2020-12-05T21:11:00Z">
          <w:pPr>
            <w:shd w:val="clear" w:color="auto" w:fill="FFFFFF"/>
            <w:spacing w:before="360" w:after="360" w:line="360" w:lineRule="atLeast"/>
          </w:pPr>
        </w:pPrChange>
      </w:pPr>
      <w:r w:rsidRPr="00562084">
        <w:rPr>
          <w:rFonts w:ascii="Helvetica" w:hAnsi="Helvetica" w:cs="Helvetica"/>
          <w:color w:val="333399"/>
          <w:sz w:val="21"/>
          <w:szCs w:val="21"/>
          <w:lang w:val="en"/>
        </w:rPr>
        <w:t xml:space="preserve">Comment: The species names </w:t>
      </w:r>
      <w:r w:rsidRPr="00562084">
        <w:rPr>
          <w:rFonts w:ascii="Helvetica" w:hAnsi="Helvetica" w:cs="Helvetica"/>
          <w:i/>
          <w:iCs/>
          <w:color w:val="333399"/>
          <w:sz w:val="21"/>
          <w:szCs w:val="21"/>
          <w:lang w:val="en"/>
        </w:rPr>
        <w:t>Tobacco mosaic virus</w:t>
      </w:r>
      <w:del w:id="327" w:author="Kuhn, Jens (NIH/NIAID) [C]" w:date="2020-12-05T21:11:00Z">
        <w:r w:rsidRPr="005F7EDC">
          <w:rPr>
            <w:rFonts w:ascii="Helvetica" w:hAnsi="Helvetica" w:cs="Helvetica"/>
            <w:i/>
            <w:iCs/>
            <w:color w:val="333399"/>
            <w:sz w:val="21"/>
            <w:szCs w:val="21"/>
            <w:lang w:val="en"/>
          </w:rPr>
          <w:delText> </w:delText>
        </w:r>
      </w:del>
      <w:ins w:id="328" w:author="Kuhn, Jens (NIH/NIAID) [C]" w:date="2020-12-05T21:11:00Z">
        <w:r w:rsidRPr="00562084">
          <w:rPr>
            <w:rFonts w:ascii="Helvetica" w:hAnsi="Helvetica" w:cs="Helvetica"/>
            <w:i/>
            <w:iCs/>
            <w:color w:val="333399"/>
            <w:sz w:val="21"/>
            <w:szCs w:val="21"/>
            <w:lang w:val="en"/>
          </w:rPr>
          <w:t xml:space="preserve"> </w:t>
        </w:r>
      </w:ins>
      <w:r w:rsidRPr="00562084">
        <w:rPr>
          <w:rFonts w:ascii="Helvetica" w:hAnsi="Helvetica" w:cs="Helvetica"/>
          <w:color w:val="333399"/>
          <w:sz w:val="21"/>
          <w:szCs w:val="21"/>
          <w:lang w:val="en"/>
        </w:rPr>
        <w:t xml:space="preserve">and </w:t>
      </w:r>
      <w:r w:rsidRPr="00562084">
        <w:rPr>
          <w:rFonts w:ascii="Helvetica" w:hAnsi="Helvetica" w:cs="Helvetica"/>
          <w:i/>
          <w:iCs/>
          <w:color w:val="333399"/>
          <w:sz w:val="21"/>
          <w:szCs w:val="21"/>
          <w:lang w:val="en"/>
        </w:rPr>
        <w:t>Murray Valley encephalitis virus</w:t>
      </w:r>
      <w:del w:id="329" w:author="Kuhn, Jens (NIH/NIAID) [C]" w:date="2020-12-05T21:11:00Z">
        <w:r w:rsidRPr="005F7EDC">
          <w:rPr>
            <w:rFonts w:ascii="Helvetica" w:hAnsi="Helvetica" w:cs="Helvetica"/>
            <w:i/>
            <w:iCs/>
            <w:color w:val="333399"/>
            <w:sz w:val="21"/>
            <w:szCs w:val="21"/>
            <w:lang w:val="en"/>
          </w:rPr>
          <w:delText> </w:delText>
        </w:r>
      </w:del>
      <w:ins w:id="330" w:author="Kuhn, Jens (NIH/NIAID) [C]" w:date="2020-12-05T21:11:00Z">
        <w:r w:rsidRPr="00562084">
          <w:rPr>
            <w:rFonts w:ascii="Helvetica" w:hAnsi="Helvetica" w:cs="Helvetica"/>
            <w:i/>
            <w:iCs/>
            <w:color w:val="333399"/>
            <w:sz w:val="21"/>
            <w:szCs w:val="21"/>
            <w:lang w:val="en"/>
          </w:rPr>
          <w:t xml:space="preserve"> </w:t>
        </w:r>
      </w:ins>
      <w:r w:rsidRPr="00562084">
        <w:rPr>
          <w:rFonts w:ascii="Helvetica" w:hAnsi="Helvetica" w:cs="Helvetica"/>
          <w:color w:val="333399"/>
          <w:sz w:val="21"/>
          <w:szCs w:val="21"/>
          <w:lang w:val="en"/>
        </w:rPr>
        <w:t>are in the correct form and typographical style. Examples of incorrect</w:t>
      </w:r>
      <w:ins w:id="331" w:author="Kuhn, Jens (NIH/NIAID) [C]" w:date="2020-12-05T21:11:00Z">
        <w:r w:rsidRPr="00562084">
          <w:rPr>
            <w:rFonts w:ascii="Helvetica" w:hAnsi="Helvetica" w:cs="Helvetica"/>
            <w:color w:val="333399"/>
            <w:sz w:val="21"/>
            <w:szCs w:val="21"/>
            <w:lang w:val="en"/>
          </w:rPr>
          <w:t xml:space="preserve"> species name</w:t>
        </w:r>
      </w:ins>
      <w:r w:rsidRPr="00562084">
        <w:rPr>
          <w:rFonts w:ascii="Helvetica" w:hAnsi="Helvetica" w:cs="Helvetica"/>
          <w:color w:val="333399"/>
          <w:sz w:val="21"/>
          <w:szCs w:val="21"/>
          <w:lang w:val="en"/>
        </w:rPr>
        <w:t xml:space="preserve"> forms are </w:t>
      </w:r>
      <w:proofErr w:type="spellStart"/>
      <w:r w:rsidRPr="00562084">
        <w:rPr>
          <w:rFonts w:ascii="Helvetica" w:hAnsi="Helvetica" w:cs="Helvetica"/>
          <w:color w:val="333399"/>
          <w:sz w:val="21"/>
          <w:szCs w:val="21"/>
          <w:lang w:val="en"/>
        </w:rPr>
        <w:t>Ustilago</w:t>
      </w:r>
      <w:proofErr w:type="spellEnd"/>
      <w:r w:rsidRPr="00562084">
        <w:rPr>
          <w:rFonts w:ascii="Helvetica" w:hAnsi="Helvetica" w:cs="Helvetica"/>
          <w:color w:val="333399"/>
          <w:sz w:val="21"/>
          <w:szCs w:val="21"/>
          <w:lang w:val="en"/>
        </w:rPr>
        <w:t xml:space="preserve"> maydis virus H (not italicized), </w:t>
      </w:r>
      <w:r w:rsidRPr="00562084">
        <w:rPr>
          <w:rFonts w:ascii="Helvetica" w:hAnsi="Helvetica" w:cs="Helvetica"/>
          <w:i/>
          <w:iCs/>
          <w:color w:val="333399"/>
          <w:sz w:val="21"/>
          <w:szCs w:val="21"/>
          <w:lang w:val="en"/>
        </w:rPr>
        <w:t xml:space="preserve">Murray valley encephalitis virus </w:t>
      </w:r>
      <w:r w:rsidRPr="00562084">
        <w:rPr>
          <w:rFonts w:ascii="Helvetica" w:hAnsi="Helvetica" w:cs="Helvetica"/>
          <w:color w:val="333399"/>
          <w:sz w:val="21"/>
          <w:szCs w:val="21"/>
          <w:lang w:val="en"/>
        </w:rPr>
        <w:t>(Valley is a proper noun) or tobacco mosaic virus (not capitalized or italicized).</w:t>
      </w:r>
    </w:p>
    <w:p w14:paraId="16C0532F" w14:textId="77777777" w:rsidR="00FC0FB5" w:rsidRPr="005F7EDC" w:rsidRDefault="00FC0FB5" w:rsidP="00FC0FB5">
      <w:pPr>
        <w:shd w:val="clear" w:color="auto" w:fill="FFFFFF"/>
        <w:spacing w:before="360" w:after="360" w:line="360" w:lineRule="atLeast"/>
        <w:rPr>
          <w:del w:id="332" w:author="Kuhn, Jens (NIH/NIAID) [C]" w:date="2020-12-05T21:11:00Z"/>
          <w:rFonts w:ascii="Helvetica" w:hAnsi="Helvetica" w:cs="Helvetica"/>
          <w:color w:val="11171A"/>
          <w:sz w:val="21"/>
          <w:szCs w:val="21"/>
          <w:lang w:val="en"/>
        </w:rPr>
      </w:pPr>
      <w:r w:rsidRPr="00562084">
        <w:rPr>
          <w:rFonts w:ascii="Helvetica" w:hAnsi="Helvetica" w:cs="Helvetica"/>
          <w:color w:val="333399"/>
          <w:sz w:val="21"/>
          <w:szCs w:val="21"/>
          <w:lang w:val="en"/>
        </w:rPr>
        <w:t xml:space="preserve">When taxon names are used informally, italics and capital initial letters are not needed. This applies at all taxonomic levels; examples are: (1) "the tobacco mosaic virus polymerase", when describing the properties of the polymerase in members of the species </w:t>
      </w:r>
      <w:r w:rsidRPr="00562084">
        <w:rPr>
          <w:rFonts w:ascii="Helvetica" w:hAnsi="Helvetica" w:cs="Helvetica"/>
          <w:i/>
          <w:iCs/>
          <w:color w:val="333399"/>
          <w:sz w:val="21"/>
          <w:szCs w:val="21"/>
          <w:lang w:val="en"/>
        </w:rPr>
        <w:t>Tobacco mosaic virus</w:t>
      </w:r>
      <w:del w:id="333" w:author="Kuhn, Jens (NIH/NIAID) [C]" w:date="2020-12-05T21:11:00Z">
        <w:r w:rsidRPr="005F7EDC">
          <w:rPr>
            <w:rFonts w:ascii="Helvetica" w:hAnsi="Helvetica" w:cs="Helvetica"/>
            <w:i/>
            <w:iCs/>
            <w:color w:val="333399"/>
            <w:sz w:val="21"/>
            <w:szCs w:val="21"/>
            <w:lang w:val="en"/>
          </w:rPr>
          <w:delText> </w:delText>
        </w:r>
      </w:del>
      <w:ins w:id="334" w:author="Kuhn, Jens (NIH/NIAID) [C]" w:date="2020-12-05T21:11:00Z">
        <w:r w:rsidRPr="00447BF0">
          <w:rPr>
            <w:rFonts w:ascii="Helvetica" w:hAnsi="Helvetica" w:cs="Helvetica"/>
            <w:color w:val="333399"/>
            <w:sz w:val="21"/>
            <w:szCs w:val="21"/>
            <w:lang w:val="en"/>
          </w:rPr>
          <w:t>,</w:t>
        </w:r>
        <w:r w:rsidRPr="00562084">
          <w:rPr>
            <w:rFonts w:ascii="Helvetica" w:hAnsi="Helvetica" w:cs="Helvetica"/>
            <w:i/>
            <w:iCs/>
            <w:color w:val="333399"/>
            <w:sz w:val="21"/>
            <w:szCs w:val="21"/>
            <w:lang w:val="en"/>
          </w:rPr>
          <w:t xml:space="preserve"> </w:t>
        </w:r>
      </w:ins>
      <w:r w:rsidRPr="00562084">
        <w:rPr>
          <w:rFonts w:ascii="Helvetica" w:hAnsi="Helvetica" w:cs="Helvetica"/>
          <w:color w:val="333399"/>
          <w:sz w:val="21"/>
          <w:szCs w:val="21"/>
          <w:lang w:val="en"/>
        </w:rPr>
        <w:t xml:space="preserve">and (2) "three </w:t>
      </w:r>
      <w:proofErr w:type="spellStart"/>
      <w:r w:rsidRPr="00562084">
        <w:rPr>
          <w:rFonts w:ascii="Helvetica" w:hAnsi="Helvetica" w:cs="Helvetica"/>
          <w:color w:val="333399"/>
          <w:sz w:val="21"/>
          <w:szCs w:val="21"/>
          <w:lang w:val="en"/>
        </w:rPr>
        <w:t>pestiviruses</w:t>
      </w:r>
      <w:proofErr w:type="spellEnd"/>
      <w:del w:id="335" w:author="Kuhn, Jens (NIH/NIAID) [C]" w:date="2020-12-05T21:11:00Z">
        <w:r w:rsidRPr="005F7EDC">
          <w:rPr>
            <w:rFonts w:ascii="Helvetica" w:hAnsi="Helvetica" w:cs="Helvetica"/>
            <w:color w:val="333399"/>
            <w:sz w:val="21"/>
            <w:szCs w:val="21"/>
            <w:lang w:val="en"/>
          </w:rPr>
          <w:delText>",</w:delText>
        </w:r>
      </w:del>
      <w:ins w:id="336" w:author="Kuhn, Jens (NIH/NIAID) [C]" w:date="2020-12-05T21:11:00Z">
        <w:r w:rsidRPr="00562084">
          <w:rPr>
            <w:rFonts w:ascii="Helvetica" w:hAnsi="Helvetica" w:cs="Helvetica"/>
            <w:color w:val="333399"/>
            <w:sz w:val="21"/>
            <w:szCs w:val="21"/>
            <w:lang w:val="en"/>
          </w:rPr>
          <w:t>"</w:t>
        </w:r>
      </w:ins>
      <w:r w:rsidRPr="00562084">
        <w:rPr>
          <w:rFonts w:ascii="Helvetica" w:hAnsi="Helvetica" w:cs="Helvetica"/>
          <w:color w:val="333399"/>
          <w:sz w:val="21"/>
          <w:szCs w:val="21"/>
          <w:lang w:val="en"/>
        </w:rPr>
        <w:t xml:space="preserve"> to describe viruses that are members of the genus </w:t>
      </w:r>
      <w:proofErr w:type="spellStart"/>
      <w:r w:rsidRPr="00562084">
        <w:rPr>
          <w:rFonts w:ascii="Helvetica" w:hAnsi="Helvetica" w:cs="Helvetica"/>
          <w:i/>
          <w:iCs/>
          <w:color w:val="333399"/>
          <w:sz w:val="21"/>
          <w:szCs w:val="21"/>
          <w:lang w:val="en"/>
        </w:rPr>
        <w:t>Pestivirus</w:t>
      </w:r>
      <w:proofErr w:type="spellEnd"/>
      <w:r w:rsidRPr="00562084">
        <w:rPr>
          <w:rFonts w:ascii="Helvetica" w:hAnsi="Helvetica" w:cs="Helvetica"/>
          <w:color w:val="333399"/>
          <w:sz w:val="21"/>
          <w:szCs w:val="21"/>
          <w:lang w:val="en"/>
        </w:rPr>
        <w:t>.</w:t>
      </w:r>
      <w:del w:id="337" w:author="Kuhn, Jens (NIH/NIAID) [C]" w:date="2020-12-05T21:11:00Z">
        <w:r w:rsidRPr="005F7EDC">
          <w:rPr>
            <w:rFonts w:ascii="Helvetica" w:hAnsi="Helvetica" w:cs="Helvetica"/>
            <w:color w:val="11171A"/>
            <w:sz w:val="21"/>
            <w:szCs w:val="21"/>
            <w:lang w:val="en"/>
          </w:rPr>
          <w:delText> </w:delText>
        </w:r>
      </w:del>
    </w:p>
    <w:p w14:paraId="6B43FEA6" w14:textId="77777777" w:rsidR="00FC0FB5" w:rsidRDefault="00FC0FB5">
      <w:pPr>
        <w:spacing w:line="360" w:lineRule="auto"/>
        <w:pPrChange w:id="338" w:author="Kuhn, Jens (NIH/NIAID) [C]" w:date="2020-12-05T21:11:00Z">
          <w:pPr/>
        </w:pPrChange>
      </w:pPr>
    </w:p>
    <w:p w14:paraId="3B15E724" w14:textId="77777777" w:rsidR="00FC0FB5" w:rsidRPr="00562084" w:rsidRDefault="00FC0FB5" w:rsidP="00562084">
      <w:pPr>
        <w:rPr>
          <w:b/>
          <w:bCs/>
        </w:rPr>
      </w:pPr>
    </w:p>
    <w:p w14:paraId="7D5A11DF" w14:textId="0CB3FE06" w:rsidR="00562084" w:rsidRPr="00447BF0" w:rsidRDefault="00562084" w:rsidP="00447BF0">
      <w:pPr>
        <w:shd w:val="clear" w:color="auto" w:fill="FFFFFF"/>
        <w:spacing w:before="360" w:after="360" w:line="360" w:lineRule="atLeast"/>
        <w:rPr>
          <w:rFonts w:ascii="Helvetica" w:hAnsi="Helvetica"/>
          <w:color w:val="333399"/>
          <w:sz w:val="21"/>
          <w:lang w:val="en"/>
        </w:rPr>
      </w:pPr>
      <w:r w:rsidRPr="00562084">
        <w:br w:type="page"/>
      </w:r>
    </w:p>
    <w:p w14:paraId="036C85F0" w14:textId="53D868DE" w:rsidR="00562084" w:rsidRDefault="00562084" w:rsidP="00562084">
      <w:pPr>
        <w:rPr>
          <w:b/>
          <w:bCs/>
        </w:rPr>
      </w:pPr>
      <w:r w:rsidRPr="00562084">
        <w:rPr>
          <w:b/>
          <w:bCs/>
        </w:rPr>
        <w:t xml:space="preserve">APPENDIX 2: Proposed </w:t>
      </w:r>
      <w:r w:rsidR="00FC0FB5">
        <w:rPr>
          <w:b/>
          <w:bCs/>
        </w:rPr>
        <w:t>c</w:t>
      </w:r>
      <w:r w:rsidRPr="00562084">
        <w:rPr>
          <w:b/>
          <w:bCs/>
        </w:rPr>
        <w:t>hanges to the Statutes</w:t>
      </w:r>
    </w:p>
    <w:p w14:paraId="303BF76C" w14:textId="52513395" w:rsidR="00FC0FB5" w:rsidRDefault="00FC0FB5" w:rsidP="00562084">
      <w:pPr>
        <w:rPr>
          <w:b/>
          <w:bCs/>
        </w:rPr>
      </w:pPr>
    </w:p>
    <w:p w14:paraId="77BBADEB" w14:textId="77777777" w:rsidR="00FC0FB5" w:rsidRPr="00447BF0" w:rsidRDefault="00FC0FB5" w:rsidP="00FC0FB5">
      <w:pPr>
        <w:spacing w:after="420" w:line="700" w:lineRule="atLeast"/>
        <w:outlineLvl w:val="0"/>
        <w:rPr>
          <w:rFonts w:ascii="Helvetica" w:hAnsi="Helvetica"/>
          <w:color w:val="11171A"/>
          <w:kern w:val="2"/>
          <w:sz w:val="59"/>
          <w:rPrChange w:id="339" w:author="Kuhn, Jens (NIH/NIAID) [C]" w:date="2020-12-05T21:13:00Z">
            <w:rPr>
              <w:rFonts w:ascii="Helvetica" w:hAnsi="Helvetica"/>
              <w:color w:val="11171A"/>
              <w:kern w:val="36"/>
              <w:sz w:val="59"/>
            </w:rPr>
          </w:rPrChange>
        </w:rPr>
      </w:pPr>
      <w:r w:rsidRPr="00447BF0">
        <w:rPr>
          <w:rFonts w:ascii="Helvetica" w:hAnsi="Helvetica"/>
          <w:color w:val="11171A"/>
          <w:kern w:val="2"/>
          <w:sz w:val="59"/>
          <w:rPrChange w:id="340" w:author="Kuhn, Jens (NIH/NIAID) [C]" w:date="2020-12-05T21:13:00Z">
            <w:rPr>
              <w:rFonts w:ascii="Helvetica" w:hAnsi="Helvetica"/>
              <w:color w:val="11171A"/>
              <w:kern w:val="36"/>
              <w:sz w:val="59"/>
            </w:rPr>
          </w:rPrChange>
        </w:rPr>
        <w:t>The Statutes of the ICTV</w:t>
      </w:r>
    </w:p>
    <w:p w14:paraId="760C0914" w14:textId="77777777" w:rsidR="00FC0FB5" w:rsidRPr="00562084" w:rsidRDefault="00FC0FB5" w:rsidP="00FC0FB5">
      <w:pPr>
        <w:spacing w:before="441" w:after="441" w:line="520" w:lineRule="atLeast"/>
        <w:outlineLvl w:val="1"/>
        <w:rPr>
          <w:rFonts w:ascii="Helvetica" w:hAnsi="Helvetica" w:cs="Helvetica"/>
          <w:color w:val="11171A"/>
          <w:sz w:val="44"/>
          <w:szCs w:val="44"/>
        </w:rPr>
      </w:pPr>
      <w:r w:rsidRPr="00562084">
        <w:rPr>
          <w:rFonts w:ascii="Helvetica" w:hAnsi="Helvetica" w:cs="Helvetica"/>
          <w:color w:val="11171A"/>
          <w:sz w:val="44"/>
          <w:szCs w:val="44"/>
        </w:rPr>
        <w:t>Complete ICTV Statutes (April 2020)</w:t>
      </w:r>
    </w:p>
    <w:p w14:paraId="46C53615"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1</w:t>
      </w:r>
    </w:p>
    <w:p w14:paraId="16B89A2D"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Official name</w:t>
      </w:r>
    </w:p>
    <w:p w14:paraId="42FF5BF5"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1.1       The official name is the International Committee on Taxonomy of Viruses (ICTV).</w:t>
      </w:r>
    </w:p>
    <w:p w14:paraId="597794E7"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2</w:t>
      </w:r>
    </w:p>
    <w:p w14:paraId="5B984605"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Status</w:t>
      </w:r>
    </w:p>
    <w:p w14:paraId="7BC3216D"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 xml:space="preserve">2.1       The ICTV is a Committee of the Virology Division of the International Union of </w:t>
      </w:r>
      <w:del w:id="341" w:author="Kuhn, Jens (NIH/NIAID) [C]" w:date="2020-12-05T21:13:00Z">
        <w:r w:rsidRPr="007A1FC0">
          <w:rPr>
            <w:rFonts w:ascii="Helvetica" w:hAnsi="Helvetica" w:cs="Helvetica"/>
            <w:color w:val="11171A"/>
            <w:sz w:val="23"/>
            <w:szCs w:val="23"/>
          </w:rPr>
          <w:delText>Microbiology</w:delText>
        </w:r>
      </w:del>
      <w:ins w:id="342" w:author="Kuhn, Jens (NIH/NIAID) [C]" w:date="2020-12-05T21:13:00Z">
        <w:r w:rsidRPr="00562084">
          <w:rPr>
            <w:rFonts w:ascii="Helvetica" w:hAnsi="Helvetica" w:cs="Helvetica"/>
            <w:color w:val="11171A"/>
            <w:sz w:val="23"/>
            <w:szCs w:val="23"/>
          </w:rPr>
          <w:t>Microbiological</w:t>
        </w:r>
      </w:ins>
      <w:r w:rsidRPr="00562084">
        <w:rPr>
          <w:rFonts w:ascii="Helvetica" w:hAnsi="Helvetica" w:cs="Helvetica"/>
          <w:color w:val="11171A"/>
          <w:sz w:val="23"/>
          <w:szCs w:val="23"/>
        </w:rPr>
        <w:t xml:space="preserve"> Societies (IUMS). </w:t>
      </w:r>
    </w:p>
    <w:p w14:paraId="07E65D38"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3</w:t>
      </w:r>
    </w:p>
    <w:p w14:paraId="2B92E252"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Objectives</w:t>
      </w:r>
    </w:p>
    <w:p w14:paraId="3D012760"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 xml:space="preserve">The objectives of the ICTV shall be for public benefit and </w:t>
      </w:r>
      <w:proofErr w:type="gramStart"/>
      <w:r w:rsidRPr="00562084">
        <w:rPr>
          <w:rFonts w:ascii="Helvetica" w:hAnsi="Helvetica" w:cs="Helvetica"/>
          <w:color w:val="11171A"/>
          <w:sz w:val="23"/>
          <w:szCs w:val="23"/>
        </w:rPr>
        <w:t>in particular to</w:t>
      </w:r>
      <w:proofErr w:type="gramEnd"/>
      <w:r w:rsidRPr="00562084">
        <w:rPr>
          <w:rFonts w:ascii="Helvetica" w:hAnsi="Helvetica" w:cs="Helvetica"/>
          <w:color w:val="11171A"/>
          <w:sz w:val="23"/>
          <w:szCs w:val="23"/>
        </w:rPr>
        <w:t xml:space="preserve"> advance knowledge and education in </w:t>
      </w:r>
      <w:del w:id="343" w:author="Kuhn, Jens (NIH/NIAID) [C]" w:date="2020-12-05T21:13:00Z">
        <w:r w:rsidRPr="007A1FC0">
          <w:rPr>
            <w:rFonts w:ascii="Helvetica" w:hAnsi="Helvetica" w:cs="Helvetica"/>
            <w:color w:val="11171A"/>
            <w:sz w:val="23"/>
            <w:szCs w:val="23"/>
          </w:rPr>
          <w:delText>the</w:delText>
        </w:r>
      </w:del>
      <w:ins w:id="344" w:author="Kuhn, Jens (NIH/NIAID) [C]" w:date="2020-12-05T21:13:00Z">
        <w:r w:rsidRPr="00562084">
          <w:rPr>
            <w:rFonts w:ascii="Helvetica" w:hAnsi="Helvetica" w:cs="Helvetica"/>
            <w:color w:val="11171A"/>
            <w:sz w:val="23"/>
            <w:szCs w:val="23"/>
          </w:rPr>
          <w:t>virus</w:t>
        </w:r>
      </w:ins>
      <w:r w:rsidRPr="00562084">
        <w:rPr>
          <w:rFonts w:ascii="Helvetica" w:hAnsi="Helvetica" w:cs="Helvetica"/>
          <w:color w:val="11171A"/>
          <w:sz w:val="23"/>
          <w:szCs w:val="23"/>
        </w:rPr>
        <w:t xml:space="preserve"> taxonomy</w:t>
      </w:r>
      <w:del w:id="345" w:author="Kuhn, Jens (NIH/NIAID) [C]" w:date="2020-12-05T21:13:00Z">
        <w:r w:rsidRPr="007A1FC0">
          <w:rPr>
            <w:rFonts w:ascii="Helvetica" w:hAnsi="Helvetica" w:cs="Helvetica"/>
            <w:color w:val="11171A"/>
            <w:sz w:val="23"/>
            <w:szCs w:val="23"/>
          </w:rPr>
          <w:delText xml:space="preserve"> of viruses</w:delText>
        </w:r>
      </w:del>
      <w:r w:rsidRPr="00562084">
        <w:rPr>
          <w:rFonts w:ascii="Helvetica" w:hAnsi="Helvetica" w:cs="Helvetica"/>
          <w:color w:val="11171A"/>
          <w:sz w:val="23"/>
          <w:szCs w:val="23"/>
        </w:rPr>
        <w:t>. They are:</w:t>
      </w:r>
    </w:p>
    <w:p w14:paraId="70506191"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3.1       to develop an internationally agreed taxonomy for viruses</w:t>
      </w:r>
      <w:del w:id="346" w:author="Kuhn, Jens (NIH/NIAID) [C]" w:date="2020-12-05T21:13:00Z">
        <w:r w:rsidRPr="007A1FC0">
          <w:rPr>
            <w:rFonts w:ascii="Helvetica" w:hAnsi="Helvetica" w:cs="Helvetica"/>
            <w:color w:val="11171A"/>
            <w:sz w:val="23"/>
            <w:szCs w:val="23"/>
          </w:rPr>
          <w:delText>;</w:delText>
        </w:r>
      </w:del>
      <w:ins w:id="347" w:author="Kuhn, Jens (NIH/NIAID) [C]" w:date="2020-12-05T21:13:00Z">
        <w:r w:rsidRPr="00562084">
          <w:rPr>
            <w:rFonts w:ascii="Helvetica" w:hAnsi="Helvetica" w:cs="Helvetica"/>
            <w:color w:val="11171A"/>
            <w:sz w:val="23"/>
            <w:szCs w:val="23"/>
          </w:rPr>
          <w:t xml:space="preserve"> and related mobile genetic elements </w:t>
        </w:r>
        <w:r w:rsidRPr="00562084">
          <w:rPr>
            <w:rFonts w:ascii="Helvetica" w:hAnsi="Helvetica" w:cs="Helvetica"/>
            <w:color w:val="11171A"/>
            <w:sz w:val="21"/>
            <w:szCs w:val="21"/>
            <w:lang w:val="en"/>
          </w:rPr>
          <w:t>(hereafter termed: “viruses”)</w:t>
        </w:r>
        <w:r w:rsidRPr="00562084">
          <w:rPr>
            <w:rFonts w:ascii="Helvetica" w:hAnsi="Helvetica" w:cs="Helvetica"/>
            <w:color w:val="11171A"/>
            <w:sz w:val="23"/>
            <w:szCs w:val="23"/>
          </w:rPr>
          <w:t>;</w:t>
        </w:r>
      </w:ins>
    </w:p>
    <w:p w14:paraId="56BBF3C2"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3.2       to establish internationally agreed names for virus taxa;</w:t>
      </w:r>
    </w:p>
    <w:p w14:paraId="03832B87"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3.3       to communicate the decisions reached concerning the classification of viruses and nomenclature of virus taxa to virologists by holding meetings and publishing reports; and</w:t>
      </w:r>
    </w:p>
    <w:p w14:paraId="5A29898C"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3.4       to maintain an official index of approved names for virus taxa. </w:t>
      </w:r>
    </w:p>
    <w:p w14:paraId="068E9FD9" w14:textId="77777777" w:rsidR="00FC0FB5" w:rsidRPr="00562084" w:rsidRDefault="00FC0FB5">
      <w:pPr>
        <w:keepNext/>
        <w:keepLines/>
        <w:spacing w:before="347" w:after="347" w:line="370" w:lineRule="atLeast"/>
        <w:rPr>
          <w:rFonts w:ascii="Helvetica" w:hAnsi="Helvetica" w:cs="Helvetica"/>
          <w:color w:val="11171A"/>
          <w:sz w:val="23"/>
          <w:szCs w:val="23"/>
        </w:rPr>
        <w:pPrChange w:id="348" w:author="Kuhn, Jens (NIH/NIAID) [C]" w:date="2020-12-05T21:13:00Z">
          <w:pPr>
            <w:spacing w:before="347" w:after="347" w:line="370" w:lineRule="atLeast"/>
          </w:pPr>
        </w:pPrChange>
      </w:pPr>
      <w:r w:rsidRPr="00562084">
        <w:rPr>
          <w:rFonts w:ascii="Helvetica" w:hAnsi="Helvetica" w:cs="Helvetica"/>
          <w:b/>
          <w:bCs/>
          <w:color w:val="11171A"/>
          <w:sz w:val="23"/>
          <w:szCs w:val="23"/>
        </w:rPr>
        <w:t>Article 4</w:t>
      </w:r>
    </w:p>
    <w:p w14:paraId="2896EF19"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Membership</w:t>
      </w:r>
    </w:p>
    <w:p w14:paraId="415F4C74"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4.1       The membership of the ICTV shall be:</w:t>
      </w:r>
    </w:p>
    <w:p w14:paraId="0004C4BA" w14:textId="77777777" w:rsidR="00FC0FB5" w:rsidRPr="00562084" w:rsidRDefault="00FC0FB5">
      <w:pPr>
        <w:numPr>
          <w:ilvl w:val="0"/>
          <w:numId w:val="2"/>
        </w:numPr>
        <w:spacing w:beforeAutospacing="1" w:line="370" w:lineRule="atLeast"/>
        <w:ind w:left="0"/>
        <w:rPr>
          <w:rFonts w:ascii="Helvetica" w:hAnsi="Helvetica" w:cs="Helvetica"/>
          <w:color w:val="11171A"/>
          <w:sz w:val="23"/>
          <w:szCs w:val="23"/>
        </w:rPr>
        <w:pPrChange w:id="349" w:author="Kuhn, Jens (NIH/NIAID) [C]" w:date="2020-12-05T21:13:00Z">
          <w:pPr>
            <w:numPr>
              <w:numId w:val="9"/>
            </w:numPr>
            <w:tabs>
              <w:tab w:val="num" w:pos="720"/>
            </w:tabs>
            <w:spacing w:before="100" w:beforeAutospacing="1" w:after="100" w:afterAutospacing="1" w:line="370" w:lineRule="atLeast"/>
            <w:ind w:left="720" w:hanging="360"/>
          </w:pPr>
        </w:pPrChange>
      </w:pPr>
      <w:r w:rsidRPr="00562084">
        <w:rPr>
          <w:rFonts w:ascii="Helvetica" w:hAnsi="Helvetica" w:cs="Helvetica"/>
          <w:color w:val="11171A"/>
          <w:sz w:val="23"/>
          <w:szCs w:val="23"/>
        </w:rPr>
        <w:t>Executive Committee Members;</w:t>
      </w:r>
    </w:p>
    <w:p w14:paraId="51FBCB17" w14:textId="77777777" w:rsidR="00FC0FB5" w:rsidRPr="00562084" w:rsidRDefault="00FC0FB5">
      <w:pPr>
        <w:numPr>
          <w:ilvl w:val="0"/>
          <w:numId w:val="2"/>
        </w:numPr>
        <w:spacing w:line="370" w:lineRule="atLeast"/>
        <w:ind w:left="0"/>
        <w:rPr>
          <w:rFonts w:ascii="Helvetica" w:hAnsi="Helvetica" w:cs="Helvetica"/>
          <w:color w:val="11171A"/>
          <w:sz w:val="23"/>
          <w:szCs w:val="23"/>
        </w:rPr>
        <w:pPrChange w:id="350" w:author="Kuhn, Jens (NIH/NIAID) [C]" w:date="2020-12-05T21:13:00Z">
          <w:pPr>
            <w:numPr>
              <w:numId w:val="9"/>
            </w:numPr>
            <w:tabs>
              <w:tab w:val="num" w:pos="720"/>
            </w:tabs>
            <w:spacing w:before="100" w:beforeAutospacing="1" w:after="100" w:afterAutospacing="1" w:line="370" w:lineRule="atLeast"/>
            <w:ind w:left="720" w:hanging="360"/>
          </w:pPr>
        </w:pPrChange>
      </w:pPr>
      <w:r w:rsidRPr="00562084">
        <w:rPr>
          <w:rFonts w:ascii="Helvetica" w:hAnsi="Helvetica" w:cs="Helvetica"/>
          <w:color w:val="11171A"/>
          <w:sz w:val="23"/>
          <w:szCs w:val="23"/>
        </w:rPr>
        <w:t>National Members;</w:t>
      </w:r>
    </w:p>
    <w:p w14:paraId="43AB220D" w14:textId="77777777" w:rsidR="00FC0FB5" w:rsidRPr="00562084" w:rsidRDefault="00FC0FB5">
      <w:pPr>
        <w:numPr>
          <w:ilvl w:val="0"/>
          <w:numId w:val="2"/>
        </w:numPr>
        <w:spacing w:line="370" w:lineRule="atLeast"/>
        <w:ind w:left="0"/>
        <w:rPr>
          <w:rFonts w:ascii="Helvetica" w:hAnsi="Helvetica" w:cs="Helvetica"/>
          <w:color w:val="11171A"/>
          <w:sz w:val="23"/>
          <w:szCs w:val="23"/>
        </w:rPr>
        <w:pPrChange w:id="351" w:author="Kuhn, Jens (NIH/NIAID) [C]" w:date="2020-12-05T21:13:00Z">
          <w:pPr>
            <w:numPr>
              <w:numId w:val="9"/>
            </w:numPr>
            <w:tabs>
              <w:tab w:val="num" w:pos="720"/>
            </w:tabs>
            <w:spacing w:before="100" w:beforeAutospacing="1" w:after="100" w:afterAutospacing="1" w:line="370" w:lineRule="atLeast"/>
            <w:ind w:left="720" w:hanging="360"/>
          </w:pPr>
        </w:pPrChange>
      </w:pPr>
      <w:r w:rsidRPr="00562084">
        <w:rPr>
          <w:rFonts w:ascii="Helvetica" w:hAnsi="Helvetica" w:cs="Helvetica"/>
          <w:color w:val="11171A"/>
          <w:sz w:val="23"/>
          <w:szCs w:val="23"/>
        </w:rPr>
        <w:t>Life Members; and</w:t>
      </w:r>
    </w:p>
    <w:p w14:paraId="17461542" w14:textId="77777777" w:rsidR="00FC0FB5" w:rsidRPr="00562084" w:rsidRDefault="00FC0FB5">
      <w:pPr>
        <w:numPr>
          <w:ilvl w:val="0"/>
          <w:numId w:val="2"/>
        </w:numPr>
        <w:spacing w:afterAutospacing="1" w:line="370" w:lineRule="atLeast"/>
        <w:ind w:left="0"/>
        <w:rPr>
          <w:rFonts w:ascii="Helvetica" w:hAnsi="Helvetica" w:cs="Helvetica"/>
          <w:color w:val="11171A"/>
          <w:sz w:val="23"/>
          <w:szCs w:val="23"/>
        </w:rPr>
        <w:pPrChange w:id="352" w:author="Kuhn, Jens (NIH/NIAID) [C]" w:date="2020-12-05T21:13:00Z">
          <w:pPr>
            <w:numPr>
              <w:numId w:val="9"/>
            </w:numPr>
            <w:tabs>
              <w:tab w:val="num" w:pos="720"/>
            </w:tabs>
            <w:spacing w:before="100" w:beforeAutospacing="1" w:after="100" w:afterAutospacing="1" w:line="370" w:lineRule="atLeast"/>
            <w:ind w:left="720" w:hanging="360"/>
          </w:pPr>
        </w:pPrChange>
      </w:pPr>
      <w:r w:rsidRPr="00562084">
        <w:rPr>
          <w:rFonts w:ascii="Helvetica" w:hAnsi="Helvetica" w:cs="Helvetica"/>
          <w:color w:val="11171A"/>
          <w:sz w:val="23"/>
          <w:szCs w:val="23"/>
        </w:rPr>
        <w:t>Members of the Virus Subcommittees of the Executive Committee.</w:t>
      </w:r>
    </w:p>
    <w:p w14:paraId="76AA31DB"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4.2       The Executive Committee shall have 23 Members representing the diversity of virologists in expertise, geography and demography. Membership shall be:</w:t>
      </w:r>
    </w:p>
    <w:p w14:paraId="7A479731" w14:textId="77777777" w:rsidR="00FC0FB5" w:rsidRPr="00562084" w:rsidRDefault="00FC0FB5">
      <w:pPr>
        <w:numPr>
          <w:ilvl w:val="0"/>
          <w:numId w:val="3"/>
        </w:numPr>
        <w:spacing w:beforeAutospacing="1" w:line="370" w:lineRule="atLeast"/>
        <w:ind w:left="0"/>
        <w:rPr>
          <w:rFonts w:ascii="Helvetica" w:hAnsi="Helvetica" w:cs="Helvetica"/>
          <w:color w:val="11171A"/>
          <w:sz w:val="23"/>
          <w:szCs w:val="23"/>
        </w:rPr>
        <w:pPrChange w:id="353" w:author="Kuhn, Jens (NIH/NIAID) [C]" w:date="2020-12-05T21:13:00Z">
          <w:pPr>
            <w:numPr>
              <w:numId w:val="10"/>
            </w:numPr>
            <w:spacing w:before="100" w:beforeAutospacing="1" w:after="100" w:afterAutospacing="1" w:line="370" w:lineRule="atLeast"/>
          </w:pPr>
        </w:pPrChange>
      </w:pPr>
      <w:r w:rsidRPr="00562084">
        <w:rPr>
          <w:rFonts w:ascii="Helvetica" w:hAnsi="Helvetica" w:cs="Helvetica"/>
          <w:color w:val="11171A"/>
          <w:sz w:val="23"/>
          <w:szCs w:val="23"/>
        </w:rPr>
        <w:t>Officers, namely President, Vice-President and Secretaries;</w:t>
      </w:r>
    </w:p>
    <w:p w14:paraId="27801DBA" w14:textId="77777777" w:rsidR="00FC0FB5" w:rsidRPr="00562084" w:rsidRDefault="00FC0FB5">
      <w:pPr>
        <w:numPr>
          <w:ilvl w:val="0"/>
          <w:numId w:val="3"/>
        </w:numPr>
        <w:spacing w:line="370" w:lineRule="atLeast"/>
        <w:ind w:left="0"/>
        <w:rPr>
          <w:rFonts w:ascii="Helvetica" w:hAnsi="Helvetica" w:cs="Helvetica"/>
          <w:color w:val="11171A"/>
          <w:sz w:val="23"/>
          <w:szCs w:val="23"/>
        </w:rPr>
        <w:pPrChange w:id="354" w:author="Kuhn, Jens (NIH/NIAID) [C]" w:date="2020-12-05T21:13:00Z">
          <w:pPr>
            <w:numPr>
              <w:numId w:val="10"/>
            </w:numPr>
            <w:spacing w:before="100" w:beforeAutospacing="1" w:after="100" w:afterAutospacing="1" w:line="370" w:lineRule="atLeast"/>
          </w:pPr>
        </w:pPrChange>
      </w:pPr>
      <w:r w:rsidRPr="00562084">
        <w:rPr>
          <w:rFonts w:ascii="Helvetica" w:hAnsi="Helvetica" w:cs="Helvetica"/>
          <w:color w:val="11171A"/>
          <w:sz w:val="23"/>
          <w:szCs w:val="23"/>
        </w:rPr>
        <w:t>Virus Subcommittee Chairs; and</w:t>
      </w:r>
    </w:p>
    <w:p w14:paraId="790123D6" w14:textId="77777777" w:rsidR="00FC0FB5" w:rsidRPr="00562084" w:rsidRDefault="00FC0FB5">
      <w:pPr>
        <w:numPr>
          <w:ilvl w:val="0"/>
          <w:numId w:val="3"/>
        </w:numPr>
        <w:spacing w:afterAutospacing="1" w:line="370" w:lineRule="atLeast"/>
        <w:ind w:left="0"/>
        <w:rPr>
          <w:rFonts w:ascii="Helvetica" w:hAnsi="Helvetica" w:cs="Helvetica"/>
          <w:color w:val="11171A"/>
          <w:sz w:val="23"/>
          <w:szCs w:val="23"/>
        </w:rPr>
        <w:pPrChange w:id="355" w:author="Kuhn, Jens (NIH/NIAID) [C]" w:date="2020-12-05T21:13:00Z">
          <w:pPr>
            <w:numPr>
              <w:numId w:val="10"/>
            </w:numPr>
            <w:spacing w:before="100" w:beforeAutospacing="1" w:after="100" w:afterAutospacing="1" w:line="370" w:lineRule="atLeast"/>
          </w:pPr>
        </w:pPrChange>
      </w:pPr>
      <w:r w:rsidRPr="00562084">
        <w:rPr>
          <w:rFonts w:ascii="Helvetica" w:hAnsi="Helvetica" w:cs="Helvetica"/>
          <w:color w:val="11171A"/>
          <w:sz w:val="23"/>
          <w:szCs w:val="23"/>
        </w:rPr>
        <w:t>Elected Members.</w:t>
      </w:r>
    </w:p>
    <w:p w14:paraId="3BC8BC95"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Virus Subcommittee Chairs shall be given remits to ensure that viruses</w:t>
      </w:r>
      <w:del w:id="356" w:author="Kuhn, Jens (NIH/NIAID) [C]" w:date="2020-12-05T21:13:00Z">
        <w:r w:rsidRPr="007A1FC0">
          <w:rPr>
            <w:rFonts w:ascii="Helvetica" w:hAnsi="Helvetica" w:cs="Helvetica"/>
            <w:color w:val="11171A"/>
            <w:sz w:val="23"/>
            <w:szCs w:val="23"/>
          </w:rPr>
          <w:delText>, viroids and satellite nucleic acids</w:delText>
        </w:r>
      </w:del>
      <w:r w:rsidRPr="00562084">
        <w:rPr>
          <w:rFonts w:ascii="Helvetica" w:hAnsi="Helvetica" w:cs="Helvetica"/>
          <w:color w:val="11171A"/>
          <w:sz w:val="23"/>
          <w:szCs w:val="23"/>
        </w:rPr>
        <w:t xml:space="preserve"> of all host and genome types are included.</w:t>
      </w:r>
    </w:p>
    <w:p w14:paraId="1EF77314"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4.3       The procedures for filling positions on the ICTV, the Executive Committee and the Virus Subcommittees shall be as follows.</w:t>
      </w:r>
    </w:p>
    <w:p w14:paraId="16067CAB" w14:textId="77777777" w:rsidR="00FC0FB5" w:rsidRPr="00562084" w:rsidRDefault="00FC0FB5">
      <w:pPr>
        <w:numPr>
          <w:ilvl w:val="0"/>
          <w:numId w:val="4"/>
        </w:numPr>
        <w:spacing w:beforeAutospacing="1" w:line="370" w:lineRule="atLeast"/>
        <w:ind w:left="0"/>
        <w:rPr>
          <w:rFonts w:ascii="Helvetica" w:hAnsi="Helvetica" w:cs="Helvetica"/>
          <w:color w:val="11171A"/>
          <w:sz w:val="23"/>
          <w:szCs w:val="23"/>
        </w:rPr>
        <w:pPrChange w:id="357"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Recommendations for Officers and Elected Members may be made by any virologist to the Nominations Subcommittee of the Executive Committee no earlier than 180 days and no later than 60 days before the ICTV Plenary Meeting. The Nominations Subcommittee shall comprise the President (Chair), Vice-President, Secretaries and Virus Subcommittee Chairs, and shall require a quorum consisting of the President or Vice-President and 6 other Members. All recommendations shall be accompanied by a brief biographical sketch and an indication that the person is willing to stand for election. The Nominations Subcommittee shall agree on a list of nominees from among those recommended and may also add its own nominees. This list shall be published on the ICTV web site. The results of a ballot of the full ICTV membership organized by the Officers, which may include run-off elections, shall be published on the ICTV web site no later than 1 week before the same Plenary Meeting.</w:t>
      </w:r>
    </w:p>
    <w:p w14:paraId="11E95AA8"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58"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President and Vice-President shall be elected by a vote of the full ICTV membership. They shall be elected for a term of 3 years and may not serve for more than 2 consecutive terms.</w:t>
      </w:r>
    </w:p>
    <w:p w14:paraId="40478ACA"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59"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Three Secretaries shall be elected by a vote of the full ICTV membership. They shall be elected for a term of 6 years and may be re-elected.</w:t>
      </w:r>
    </w:p>
    <w:p w14:paraId="13A44439"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60"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Elected Members shall be elected by a vote of the full ICTV membership. They shall be elected for a term of 3 years and may not serve for more than 2 consecutive terms.</w:t>
      </w:r>
    </w:p>
    <w:p w14:paraId="1FD9F435"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61"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Virus Subcommittee Chairs shall be elected by a vote of the Executive Committee, normally at a meeting preceding the Plenary Meeting. Nominations shall be made to the President and shall be accompanied by an indication that the person is willing to stand for election. Virus Subcommittee Chairs shall be elected for 3 years and may not serve for more than 2 consecutive terms.</w:t>
      </w:r>
    </w:p>
    <w:p w14:paraId="077A6342"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62"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The total number of Elected Members and Virus Subcommittee Chairs shall be 18, with the number in each category determined by the Executive Committee.</w:t>
      </w:r>
    </w:p>
    <w:p w14:paraId="7D3E91D2"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63"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No person shall serve on the Executive Committee for more than 4 consecutive complete terms, other than as Officers subject to the limitations set out in Articles 4.3.2 and 4.3.3.</w:t>
      </w:r>
    </w:p>
    <w:p w14:paraId="646D23FE"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64"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The Executive Committee shall fill positions that are vacant because of resignation, inability to serve or a failure in the normal channels of appointment. Such an interim appointment shall end at the following Plenary Meeting, and time served shall not count towards term limits.</w:t>
      </w:r>
    </w:p>
    <w:p w14:paraId="4A0AA71B"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65"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 xml:space="preserve">National Members shall be nominated by Member Societies of the Virology Division of the IUMS. Societies belonging to the IUMS </w:t>
      </w:r>
      <w:proofErr w:type="gramStart"/>
      <w:r w:rsidRPr="00562084">
        <w:rPr>
          <w:rFonts w:ascii="Helvetica" w:hAnsi="Helvetica" w:cs="Helvetica"/>
          <w:color w:val="11171A"/>
          <w:sz w:val="23"/>
          <w:szCs w:val="23"/>
        </w:rPr>
        <w:t>are considered to be</w:t>
      </w:r>
      <w:proofErr w:type="gramEnd"/>
      <w:r w:rsidRPr="00562084">
        <w:rPr>
          <w:rFonts w:ascii="Helvetica" w:hAnsi="Helvetica" w:cs="Helvetica"/>
          <w:color w:val="11171A"/>
          <w:sz w:val="23"/>
          <w:szCs w:val="23"/>
        </w:rPr>
        <w:t xml:space="preserve"> Member Societies of the Division if they have Members actively interested in virology. Whenever practicable, each country shall be represented by at least one National Member, and no country shall be represented by more than five National Members. Nominations of virologists as National Members shall not require approval by the ICTV. However, it is the responsibility of a Member Society to inform one of the Secretaries in writing of the selection of their National Member before the Plenary Meeting. National Members shall be appointed for a term of 3 years following the Plenary Meeting. There is no limit to the number of terms that a National Member may serve, but their appointment should be formally reviewed by the appointing National Society every 3 years.</w:t>
      </w:r>
    </w:p>
    <w:p w14:paraId="15B99CDD" w14:textId="77777777" w:rsidR="00FC0FB5" w:rsidRPr="00562084" w:rsidRDefault="00FC0FB5">
      <w:pPr>
        <w:numPr>
          <w:ilvl w:val="0"/>
          <w:numId w:val="4"/>
        </w:numPr>
        <w:spacing w:line="370" w:lineRule="atLeast"/>
        <w:ind w:left="0"/>
        <w:rPr>
          <w:rFonts w:ascii="Helvetica" w:hAnsi="Helvetica" w:cs="Helvetica"/>
          <w:color w:val="11171A"/>
          <w:sz w:val="23"/>
          <w:szCs w:val="23"/>
        </w:rPr>
        <w:pPrChange w:id="366"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Life Members shall be nominated by the Executive Committee, normally in recognition of outstanding services to virus taxonomy. Currently serving Executive Committee Members and virologists within 6 months of their retirement from the Executive Committee shall not be eligible for election. Life Members shall be elected by a vote of the full ICTV membership.</w:t>
      </w:r>
    </w:p>
    <w:p w14:paraId="0CC38CE6" w14:textId="77777777" w:rsidR="00FC0FB5" w:rsidRPr="00562084" w:rsidRDefault="00FC0FB5">
      <w:pPr>
        <w:numPr>
          <w:ilvl w:val="0"/>
          <w:numId w:val="4"/>
        </w:numPr>
        <w:spacing w:afterAutospacing="1" w:line="370" w:lineRule="atLeast"/>
        <w:ind w:left="0"/>
        <w:rPr>
          <w:rFonts w:ascii="Helvetica" w:hAnsi="Helvetica" w:cs="Helvetica"/>
          <w:color w:val="11171A"/>
          <w:sz w:val="23"/>
          <w:szCs w:val="23"/>
        </w:rPr>
        <w:pPrChange w:id="367" w:author="Kuhn, Jens (NIH/NIAID) [C]" w:date="2020-12-05T21:13:00Z">
          <w:pPr>
            <w:numPr>
              <w:numId w:val="11"/>
            </w:numPr>
            <w:spacing w:before="100" w:beforeAutospacing="1" w:after="100" w:afterAutospacing="1" w:line="370" w:lineRule="atLeast"/>
            <w:ind w:left="720" w:hanging="360"/>
          </w:pPr>
        </w:pPrChange>
      </w:pPr>
      <w:r w:rsidRPr="00562084">
        <w:rPr>
          <w:rFonts w:ascii="Helvetica" w:hAnsi="Helvetica" w:cs="Helvetica"/>
          <w:color w:val="11171A"/>
          <w:sz w:val="23"/>
          <w:szCs w:val="23"/>
        </w:rPr>
        <w:t xml:space="preserve">Virologists shall be appointed to Virus Subcommittees by the Virus Subcommittee Chairs and shall not require further approval. These shall include </w:t>
      </w:r>
      <w:r w:rsidRPr="00562084">
        <w:rPr>
          <w:rFonts w:ascii="Helvetica" w:hAnsi="Helvetica" w:cs="Helvetica"/>
          <w:i/>
          <w:iCs/>
          <w:color w:val="11171A"/>
          <w:sz w:val="23"/>
          <w:szCs w:val="23"/>
        </w:rPr>
        <w:t>ex officio</w:t>
      </w:r>
      <w:r w:rsidRPr="00562084">
        <w:rPr>
          <w:rFonts w:ascii="Helvetica" w:hAnsi="Helvetica" w:cs="Helvetica"/>
          <w:color w:val="11171A"/>
          <w:sz w:val="23"/>
          <w:szCs w:val="23"/>
        </w:rPr>
        <w:t xml:space="preserve"> all Study Group Chairs (see Article 4.5).</w:t>
      </w:r>
    </w:p>
    <w:p w14:paraId="45011963"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4.4       The Finance Subcommittee of the Executive Committee shall consist of the Officers and the Treasurer and shall be chaired by the President. The President shall replace any Officer who cannot serve for good reason by another Executive Committee Member. The Treasurer shall be an Executive Committee Member appointed by the Finance Subcommittee to administer any funds that may be allocated to the ICTV by the Virology Division of the IUMS or other sources.</w:t>
      </w:r>
    </w:p>
    <w:p w14:paraId="5637CFE4"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 xml:space="preserve">4.5       Virus Subcommittee Chairs shall form Study Groups to examine the classification of </w:t>
      </w:r>
      <w:proofErr w:type="gramStart"/>
      <w:r w:rsidRPr="00562084">
        <w:rPr>
          <w:rFonts w:ascii="Helvetica" w:hAnsi="Helvetica" w:cs="Helvetica"/>
          <w:color w:val="11171A"/>
          <w:sz w:val="23"/>
          <w:szCs w:val="23"/>
        </w:rPr>
        <w:t>particular groups</w:t>
      </w:r>
      <w:proofErr w:type="gramEnd"/>
      <w:r w:rsidRPr="00562084">
        <w:rPr>
          <w:rFonts w:ascii="Helvetica" w:hAnsi="Helvetica" w:cs="Helvetica"/>
          <w:color w:val="11171A"/>
          <w:sz w:val="23"/>
          <w:szCs w:val="23"/>
        </w:rPr>
        <w:t xml:space="preserve"> of viruses and the nomenclature of taxa by appointing Study Group Chairs, who shall be Virus Subcommittee Members. Each Study Group Chair shall appoint Study Group Members. Study Group Members, other than those who are Study Group Chairs or ICTV Members in other capacities, shall not be ICTV Members, but their names shall be published on the ICTV web site to recognize their valuable contribution to virus taxonomy. Study Group Chairs and other Study Group Members shall usually be appointed immediately after the Plenary Meeting and shall serve until the following Plenary Meeting, which is normally a period of 3 years. Except for unusual circumstances, the term of office of Study Group Chairs shall be limited to 2 consecutive periods of 3 years.</w:t>
      </w:r>
    </w:p>
    <w:p w14:paraId="362F515E"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5</w:t>
      </w:r>
    </w:p>
    <w:p w14:paraId="5051606F"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Meetings</w:t>
      </w:r>
    </w:p>
    <w:p w14:paraId="5CED61A2"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5.1       Plenary Meetings of the full ICTV membership shall be held in conjunction with the International Congresses of Virology organized by the IUMS. Executive Committee Meetings shall be held in conjunction with the Congresses as well as at least once between Congresses.</w:t>
      </w:r>
    </w:p>
    <w:p w14:paraId="19C75F7E"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6</w:t>
      </w:r>
    </w:p>
    <w:p w14:paraId="10A71DDF"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Taxonomic Proposals</w:t>
      </w:r>
    </w:p>
    <w:p w14:paraId="7631B738"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 xml:space="preserve">6.1       Taxonomic proposals may be initiated by an individual ICTV Member, a </w:t>
      </w:r>
      <w:ins w:id="368" w:author="Kuhn, Jens (NIH/NIAID) [C]" w:date="2020-12-05T21:13:00Z">
        <w:r w:rsidRPr="00562084">
          <w:rPr>
            <w:rFonts w:ascii="Helvetica" w:hAnsi="Helvetica" w:cs="Helvetica"/>
            <w:color w:val="11171A"/>
            <w:sz w:val="23"/>
            <w:szCs w:val="23"/>
          </w:rPr>
          <w:t xml:space="preserve">Virus </w:t>
        </w:r>
      </w:ins>
      <w:r w:rsidRPr="00562084">
        <w:rPr>
          <w:rFonts w:ascii="Helvetica" w:hAnsi="Helvetica" w:cs="Helvetica"/>
          <w:color w:val="11171A"/>
          <w:sz w:val="23"/>
          <w:szCs w:val="23"/>
        </w:rPr>
        <w:t xml:space="preserve">Study Group, or a Virus Subcommittee. In addition, any </w:t>
      </w:r>
      <w:del w:id="369" w:author="Kuhn, Jens (NIH/NIAID) [C]" w:date="2020-12-05T21:13:00Z">
        <w:r w:rsidRPr="007A1FC0">
          <w:rPr>
            <w:rFonts w:ascii="Helvetica" w:hAnsi="Helvetica" w:cs="Helvetica"/>
            <w:color w:val="11171A"/>
            <w:sz w:val="23"/>
            <w:szCs w:val="23"/>
          </w:rPr>
          <w:delText>virologist</w:delText>
        </w:r>
      </w:del>
      <w:ins w:id="370" w:author="Kuhn, Jens (NIH/NIAID) [C]" w:date="2020-12-05T21:13:00Z">
        <w:r w:rsidRPr="00562084">
          <w:rPr>
            <w:rFonts w:ascii="Helvetica" w:hAnsi="Helvetica" w:cs="Helvetica"/>
            <w:color w:val="11171A"/>
            <w:sz w:val="23"/>
            <w:szCs w:val="23"/>
          </w:rPr>
          <w:t>scientist</w:t>
        </w:r>
      </w:ins>
      <w:r w:rsidRPr="00562084">
        <w:rPr>
          <w:rFonts w:ascii="Helvetica" w:hAnsi="Helvetica" w:cs="Helvetica"/>
          <w:color w:val="11171A"/>
          <w:sz w:val="23"/>
          <w:szCs w:val="23"/>
        </w:rPr>
        <w:t xml:space="preserve"> may submit a taxonomic proposal or suggestion to the appropriate Virus Subcommittee Chair(s) following the procedures described below.</w:t>
      </w:r>
      <w:r w:rsidRPr="00562084">
        <w:rPr>
          <w:rFonts w:ascii="Helvetica" w:hAnsi="Helvetica" w:cs="Helvetica"/>
          <w:color w:val="11171A"/>
          <w:sz w:val="23"/>
          <w:szCs w:val="23"/>
        </w:rPr>
        <w:br/>
      </w:r>
      <w:r w:rsidRPr="00562084">
        <w:rPr>
          <w:rFonts w:ascii="Helvetica" w:hAnsi="Helvetica" w:cs="Helvetica"/>
          <w:color w:val="11171A"/>
          <w:sz w:val="23"/>
          <w:szCs w:val="23"/>
        </w:rPr>
        <w:br/>
        <w:t>Proposals shall be sent to the appropriate Virus Subcommittee Chair for consideration by that Virus Subcommittee and the appropriate Study Group(s). Proposals shall also be sent for consideration to all Study Groups and Virus Subcommittees whose interests might be affected by the taxonomic or nomenclatural changes proposed. Taxonomic proposals approved by any Virus Subcommittee, usually in consultation with a Study Group, shall be submitted to the Executive Committee by the Virus Subcommittee Chair for approval. Proposals approved by the Executive Committee shall be published on the ICTV web site and presented for ratification to the full ICTV membership by a ballot organized by the Officers.</w:t>
      </w:r>
    </w:p>
    <w:p w14:paraId="6C4EDCEC"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7</w:t>
      </w:r>
    </w:p>
    <w:p w14:paraId="287E340F"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Voting</w:t>
      </w:r>
    </w:p>
    <w:p w14:paraId="0C9FF3B3"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 xml:space="preserve">7.1       Decisions of the full membership of the ICTV (see Article 4.1) shall be taken by a simple majority of those who are eligible to vote and are either present at a Plenary Meeting or reply to a ballot within 1 month of a proposal being circulated. A quorum shall consist of the President or Vice-President and 18 other Members. No Member may vote more than once on any </w:t>
      </w:r>
      <w:proofErr w:type="gramStart"/>
      <w:r w:rsidRPr="00562084">
        <w:rPr>
          <w:rFonts w:ascii="Helvetica" w:hAnsi="Helvetica" w:cs="Helvetica"/>
          <w:color w:val="11171A"/>
          <w:sz w:val="23"/>
          <w:szCs w:val="23"/>
        </w:rPr>
        <w:t>particular proposal</w:t>
      </w:r>
      <w:proofErr w:type="gramEnd"/>
      <w:r w:rsidRPr="00562084">
        <w:rPr>
          <w:rFonts w:ascii="Helvetica" w:hAnsi="Helvetica" w:cs="Helvetica"/>
          <w:color w:val="11171A"/>
          <w:sz w:val="23"/>
          <w:szCs w:val="23"/>
        </w:rPr>
        <w:t>. In the event of a tied vote, the proposal shall not be approved.</w:t>
      </w:r>
    </w:p>
    <w:p w14:paraId="6F54E21B"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7.2       Proposals for changes to taxonomy, nomenclature, the ICTV Code (see Article 8) or the ICTV Statutes shall be voted on in two stages: (1) the Executive Committee shall vote either at a meeting or by a ballot organized by the Officers on whether a proposal shall be presented to the ICTV for ratification as specified by Article 6.1, and (2) the full membership of the ICTV shall decide whether to ratify a proposal either at a Plenary Meeting or by a ballot organized by the Officers. Executive Committee decisions shall be made by a simple majority of Members voting. A quorum shall consist of the President or Vice-President, 1 Secretary and 9 other Executive Committee Members. Changes to the ICTV Statutes shall require the additional approval of the Virology Division of the IUMS (see Statute 11).</w:t>
      </w:r>
    </w:p>
    <w:p w14:paraId="26731BF9"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7.4       Matters of Executive Committee business not directly concerned with changes to taxonomy, nomenclature, the ICTV Code or the ICTV Statutes may be decided by consensus under the President's chairmanship. Any Executive Committee Member may call for a vote on such matters.</w:t>
      </w:r>
    </w:p>
    <w:p w14:paraId="2904E42B" w14:textId="77777777" w:rsidR="00FC0FB5" w:rsidRPr="00562084" w:rsidRDefault="00FC0FB5">
      <w:pPr>
        <w:keepNext/>
        <w:keepLines/>
        <w:spacing w:before="347" w:after="347" w:line="370" w:lineRule="atLeast"/>
        <w:rPr>
          <w:rFonts w:ascii="Helvetica" w:hAnsi="Helvetica" w:cs="Helvetica"/>
          <w:color w:val="11171A"/>
          <w:sz w:val="23"/>
          <w:szCs w:val="23"/>
        </w:rPr>
        <w:pPrChange w:id="371" w:author="Kuhn, Jens (NIH/NIAID) [C]" w:date="2020-12-05T21:13:00Z">
          <w:pPr>
            <w:spacing w:before="347" w:after="347" w:line="370" w:lineRule="atLeast"/>
          </w:pPr>
        </w:pPrChange>
      </w:pPr>
      <w:r w:rsidRPr="00562084">
        <w:rPr>
          <w:rFonts w:ascii="Helvetica" w:hAnsi="Helvetica" w:cs="Helvetica"/>
          <w:b/>
          <w:bCs/>
          <w:color w:val="11171A"/>
          <w:sz w:val="23"/>
          <w:szCs w:val="23"/>
        </w:rPr>
        <w:t>Article 8</w:t>
      </w:r>
    </w:p>
    <w:p w14:paraId="3BB20EC0"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The International Code of Virus Classification and Nomenclature (</w:t>
      </w:r>
      <w:ins w:id="372" w:author="Kuhn, Jens (NIH/NIAID) [C]" w:date="2020-12-05T21:13:00Z">
        <w:r w:rsidRPr="00562084">
          <w:rPr>
            <w:rFonts w:ascii="Helvetica" w:hAnsi="Helvetica" w:cs="Helvetica"/>
            <w:b/>
            <w:bCs/>
            <w:color w:val="11171A"/>
            <w:sz w:val="23"/>
            <w:szCs w:val="23"/>
          </w:rPr>
          <w:t xml:space="preserve">ICVCN; </w:t>
        </w:r>
      </w:ins>
      <w:r w:rsidRPr="00562084">
        <w:rPr>
          <w:rFonts w:ascii="Helvetica" w:hAnsi="Helvetica" w:cs="Helvetica"/>
          <w:b/>
          <w:bCs/>
          <w:color w:val="11171A"/>
          <w:sz w:val="23"/>
          <w:szCs w:val="23"/>
        </w:rPr>
        <w:t>the ICTV Code)</w:t>
      </w:r>
    </w:p>
    <w:p w14:paraId="38ECC061"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 xml:space="preserve">8.1       Classification and nomenclature of viruses </w:t>
      </w:r>
      <w:del w:id="373" w:author="Kuhn, Jens (NIH/NIAID) [C]" w:date="2020-12-05T21:13:00Z">
        <w:r w:rsidRPr="007A1FC0">
          <w:rPr>
            <w:rFonts w:ascii="Helvetica" w:hAnsi="Helvetica" w:cs="Helvetica"/>
            <w:color w:val="11171A"/>
            <w:sz w:val="23"/>
            <w:szCs w:val="23"/>
          </w:rPr>
          <w:delText xml:space="preserve">and related agents </w:delText>
        </w:r>
      </w:del>
      <w:r w:rsidRPr="00562084">
        <w:rPr>
          <w:rFonts w:ascii="Helvetica" w:hAnsi="Helvetica" w:cs="Helvetica"/>
          <w:color w:val="11171A"/>
          <w:sz w:val="23"/>
          <w:szCs w:val="23"/>
        </w:rPr>
        <w:t xml:space="preserve">shall be subject to rules </w:t>
      </w:r>
      <w:proofErr w:type="spellStart"/>
      <w:r w:rsidRPr="00562084">
        <w:rPr>
          <w:rFonts w:ascii="Helvetica" w:hAnsi="Helvetica" w:cs="Helvetica"/>
          <w:color w:val="11171A"/>
          <w:sz w:val="23"/>
          <w:szCs w:val="23"/>
        </w:rPr>
        <w:t>formalised</w:t>
      </w:r>
      <w:proofErr w:type="spellEnd"/>
      <w:r w:rsidRPr="00562084">
        <w:rPr>
          <w:rFonts w:ascii="Helvetica" w:hAnsi="Helvetica" w:cs="Helvetica"/>
          <w:color w:val="11171A"/>
          <w:sz w:val="23"/>
          <w:szCs w:val="23"/>
        </w:rPr>
        <w:t xml:space="preserve"> in the ICTV Code. The ICTV Code and substantive modifications to it are subject to the approval of Executive Committee and the full membership of the ICTV (see Article 7). </w:t>
      </w:r>
    </w:p>
    <w:p w14:paraId="6D9D20E7"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9</w:t>
      </w:r>
    </w:p>
    <w:p w14:paraId="40042BB0"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Duties of Executive Committee Members</w:t>
      </w:r>
    </w:p>
    <w:p w14:paraId="7B0CDCD2"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9.1       The duties of the President shall be:</w:t>
      </w:r>
    </w:p>
    <w:p w14:paraId="378054FB" w14:textId="77777777" w:rsidR="00FC0FB5" w:rsidRPr="00562084" w:rsidRDefault="00FC0FB5">
      <w:pPr>
        <w:numPr>
          <w:ilvl w:val="0"/>
          <w:numId w:val="5"/>
        </w:numPr>
        <w:spacing w:beforeAutospacing="1" w:line="370" w:lineRule="atLeast"/>
        <w:ind w:left="0"/>
        <w:rPr>
          <w:rFonts w:ascii="Helvetica" w:hAnsi="Helvetica" w:cs="Helvetica"/>
          <w:color w:val="11171A"/>
          <w:sz w:val="23"/>
          <w:szCs w:val="23"/>
        </w:rPr>
        <w:pPrChange w:id="374" w:author="Kuhn, Jens (NIH/NIAID) [C]" w:date="2020-12-05T21:13:00Z">
          <w:pPr>
            <w:numPr>
              <w:numId w:val="12"/>
            </w:numPr>
            <w:spacing w:before="100" w:beforeAutospacing="1" w:after="100" w:afterAutospacing="1" w:line="370" w:lineRule="atLeast"/>
            <w:ind w:left="360" w:hanging="360"/>
          </w:pPr>
        </w:pPrChange>
      </w:pPr>
      <w:r w:rsidRPr="00562084">
        <w:rPr>
          <w:rFonts w:ascii="Helvetica" w:hAnsi="Helvetica" w:cs="Helvetica"/>
          <w:color w:val="11171A"/>
          <w:sz w:val="23"/>
          <w:szCs w:val="23"/>
        </w:rPr>
        <w:t>to preside at Executive Committee Meetings and Plenary Meetings;</w:t>
      </w:r>
    </w:p>
    <w:p w14:paraId="51490237" w14:textId="77777777" w:rsidR="00FC0FB5" w:rsidRPr="00562084" w:rsidRDefault="00FC0FB5">
      <w:pPr>
        <w:numPr>
          <w:ilvl w:val="0"/>
          <w:numId w:val="5"/>
        </w:numPr>
        <w:spacing w:line="370" w:lineRule="atLeast"/>
        <w:ind w:left="0"/>
        <w:rPr>
          <w:rFonts w:ascii="Helvetica" w:hAnsi="Helvetica" w:cs="Helvetica"/>
          <w:color w:val="11171A"/>
          <w:sz w:val="23"/>
          <w:szCs w:val="23"/>
        </w:rPr>
        <w:pPrChange w:id="375" w:author="Kuhn, Jens (NIH/NIAID) [C]" w:date="2020-12-05T21:13:00Z">
          <w:pPr>
            <w:numPr>
              <w:numId w:val="12"/>
            </w:numPr>
            <w:spacing w:before="100" w:beforeAutospacing="1" w:after="100" w:afterAutospacing="1" w:line="370" w:lineRule="atLeast"/>
            <w:ind w:left="360" w:hanging="360"/>
          </w:pPr>
        </w:pPrChange>
      </w:pPr>
      <w:r w:rsidRPr="00562084">
        <w:rPr>
          <w:rFonts w:ascii="Helvetica" w:hAnsi="Helvetica" w:cs="Helvetica"/>
          <w:color w:val="11171A"/>
          <w:sz w:val="23"/>
          <w:szCs w:val="23"/>
        </w:rPr>
        <w:t>with the Secretaries, to prepare the agendas for Executive Committee Meetings and Plenary Meetings;</w:t>
      </w:r>
    </w:p>
    <w:p w14:paraId="78E6DA6F" w14:textId="77777777" w:rsidR="00FC0FB5" w:rsidRPr="00562084" w:rsidRDefault="00FC0FB5">
      <w:pPr>
        <w:numPr>
          <w:ilvl w:val="0"/>
          <w:numId w:val="5"/>
        </w:numPr>
        <w:spacing w:line="370" w:lineRule="atLeast"/>
        <w:ind w:left="0"/>
        <w:rPr>
          <w:rFonts w:ascii="Helvetica" w:hAnsi="Helvetica" w:cs="Helvetica"/>
          <w:color w:val="11171A"/>
          <w:sz w:val="23"/>
          <w:szCs w:val="23"/>
        </w:rPr>
        <w:pPrChange w:id="376" w:author="Kuhn, Jens (NIH/NIAID) [C]" w:date="2020-12-05T21:13:00Z">
          <w:pPr>
            <w:numPr>
              <w:numId w:val="12"/>
            </w:numPr>
            <w:spacing w:before="100" w:beforeAutospacing="1" w:after="100" w:afterAutospacing="1" w:line="370" w:lineRule="atLeast"/>
            <w:ind w:left="360" w:hanging="360"/>
          </w:pPr>
        </w:pPrChange>
      </w:pPr>
      <w:r w:rsidRPr="00562084">
        <w:rPr>
          <w:rFonts w:ascii="Helvetica" w:hAnsi="Helvetica" w:cs="Helvetica"/>
          <w:color w:val="11171A"/>
          <w:sz w:val="23"/>
          <w:szCs w:val="23"/>
        </w:rPr>
        <w:t>to act as or appoint an editor-in-chief for the ICTV Report; and</w:t>
      </w:r>
    </w:p>
    <w:p w14:paraId="4B56C817" w14:textId="77777777" w:rsidR="00FC0FB5" w:rsidRPr="00562084" w:rsidRDefault="00FC0FB5">
      <w:pPr>
        <w:numPr>
          <w:ilvl w:val="0"/>
          <w:numId w:val="5"/>
        </w:numPr>
        <w:spacing w:afterAutospacing="1" w:line="370" w:lineRule="atLeast"/>
        <w:ind w:left="0"/>
        <w:rPr>
          <w:rFonts w:ascii="Helvetica" w:hAnsi="Helvetica" w:cs="Helvetica"/>
          <w:color w:val="11171A"/>
          <w:sz w:val="23"/>
          <w:szCs w:val="23"/>
        </w:rPr>
        <w:pPrChange w:id="377" w:author="Kuhn, Jens (NIH/NIAID) [C]" w:date="2020-12-05T21:13:00Z">
          <w:pPr>
            <w:numPr>
              <w:numId w:val="12"/>
            </w:numPr>
            <w:spacing w:before="100" w:beforeAutospacing="1" w:after="100" w:afterAutospacing="1" w:line="370" w:lineRule="atLeast"/>
            <w:ind w:left="360" w:hanging="360"/>
          </w:pPr>
        </w:pPrChange>
      </w:pPr>
      <w:r w:rsidRPr="00562084">
        <w:rPr>
          <w:rFonts w:ascii="Helvetica" w:hAnsi="Helvetica" w:cs="Helvetica"/>
          <w:color w:val="11171A"/>
          <w:sz w:val="23"/>
          <w:szCs w:val="23"/>
        </w:rPr>
        <w:t>to act as Virus Subcommittee Chair for proposals of a broad or general nature, or to delegate this duty within the Executive Committee.</w:t>
      </w:r>
    </w:p>
    <w:p w14:paraId="5B46E642"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9.2       The duties of the Vice-President shall be:</w:t>
      </w:r>
    </w:p>
    <w:p w14:paraId="49FC4BE4" w14:textId="77777777" w:rsidR="00FC0FB5" w:rsidRPr="00562084" w:rsidRDefault="00FC0FB5">
      <w:pPr>
        <w:numPr>
          <w:ilvl w:val="0"/>
          <w:numId w:val="6"/>
        </w:numPr>
        <w:spacing w:beforeAutospacing="1" w:line="370" w:lineRule="atLeast"/>
        <w:ind w:left="0"/>
        <w:rPr>
          <w:rFonts w:ascii="Helvetica" w:hAnsi="Helvetica" w:cs="Helvetica"/>
          <w:color w:val="11171A"/>
          <w:sz w:val="23"/>
          <w:szCs w:val="23"/>
        </w:rPr>
        <w:pPrChange w:id="378" w:author="Kuhn, Jens (NIH/NIAID) [C]" w:date="2020-12-05T21:13:00Z">
          <w:pPr>
            <w:numPr>
              <w:numId w:val="13"/>
            </w:numPr>
            <w:spacing w:before="100" w:beforeAutospacing="1" w:after="100" w:afterAutospacing="1" w:line="370" w:lineRule="atLeast"/>
            <w:ind w:left="720" w:hanging="360"/>
          </w:pPr>
        </w:pPrChange>
      </w:pPr>
      <w:r w:rsidRPr="00562084">
        <w:rPr>
          <w:rFonts w:ascii="Helvetica" w:hAnsi="Helvetica" w:cs="Helvetica"/>
          <w:color w:val="11171A"/>
          <w:sz w:val="23"/>
          <w:szCs w:val="23"/>
        </w:rPr>
        <w:t>to carry out the duties of the President in the absence of the President; and</w:t>
      </w:r>
    </w:p>
    <w:p w14:paraId="6EF84277" w14:textId="77777777" w:rsidR="00FC0FB5" w:rsidRPr="00562084" w:rsidRDefault="00FC0FB5">
      <w:pPr>
        <w:numPr>
          <w:ilvl w:val="0"/>
          <w:numId w:val="6"/>
        </w:numPr>
        <w:spacing w:afterAutospacing="1" w:line="370" w:lineRule="atLeast"/>
        <w:ind w:left="0"/>
        <w:rPr>
          <w:rFonts w:ascii="Helvetica" w:hAnsi="Helvetica" w:cs="Helvetica"/>
          <w:color w:val="11171A"/>
          <w:sz w:val="23"/>
          <w:szCs w:val="23"/>
        </w:rPr>
        <w:pPrChange w:id="379" w:author="Kuhn, Jens (NIH/NIAID) [C]" w:date="2020-12-05T21:13:00Z">
          <w:pPr>
            <w:numPr>
              <w:numId w:val="13"/>
            </w:numPr>
            <w:spacing w:before="100" w:beforeAutospacing="1" w:after="100" w:afterAutospacing="1" w:line="370" w:lineRule="atLeast"/>
            <w:ind w:left="720" w:hanging="360"/>
          </w:pPr>
        </w:pPrChange>
      </w:pPr>
      <w:r w:rsidRPr="00562084">
        <w:rPr>
          <w:rFonts w:ascii="Helvetica" w:hAnsi="Helvetica" w:cs="Helvetica"/>
          <w:color w:val="11171A"/>
          <w:sz w:val="23"/>
          <w:szCs w:val="23"/>
        </w:rPr>
        <w:t>to attend Executive Committee Meetings and Plenary Meetings.</w:t>
      </w:r>
    </w:p>
    <w:p w14:paraId="451ACADD"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9.3       The duties of the Secretaries shall be:</w:t>
      </w:r>
    </w:p>
    <w:p w14:paraId="2FE54F09" w14:textId="77777777" w:rsidR="00FC0FB5" w:rsidRPr="00562084" w:rsidRDefault="00FC0FB5">
      <w:pPr>
        <w:numPr>
          <w:ilvl w:val="0"/>
          <w:numId w:val="7"/>
        </w:numPr>
        <w:spacing w:beforeAutospacing="1" w:line="370" w:lineRule="atLeast"/>
        <w:ind w:left="0"/>
        <w:rPr>
          <w:rFonts w:ascii="Helvetica" w:hAnsi="Helvetica" w:cs="Helvetica"/>
          <w:color w:val="11171A"/>
          <w:sz w:val="23"/>
          <w:szCs w:val="23"/>
        </w:rPr>
        <w:pPrChange w:id="380" w:author="Kuhn, Jens (NIH/NIAID) [C]" w:date="2020-12-05T21:13:00Z">
          <w:pPr>
            <w:numPr>
              <w:numId w:val="14"/>
            </w:numPr>
            <w:spacing w:before="100" w:beforeAutospacing="1" w:after="100" w:afterAutospacing="1" w:line="370" w:lineRule="atLeast"/>
            <w:ind w:left="360" w:hanging="360"/>
          </w:pPr>
        </w:pPrChange>
      </w:pPr>
      <w:r w:rsidRPr="00562084">
        <w:rPr>
          <w:rFonts w:ascii="Helvetica" w:hAnsi="Helvetica" w:cs="Helvetica"/>
          <w:color w:val="11171A"/>
          <w:sz w:val="23"/>
          <w:szCs w:val="23"/>
        </w:rPr>
        <w:t>to attend Executive Committee Meetings and Plenary Meetings;</w:t>
      </w:r>
    </w:p>
    <w:p w14:paraId="0B15E271" w14:textId="77777777" w:rsidR="00FC0FB5" w:rsidRPr="00562084" w:rsidRDefault="00FC0FB5">
      <w:pPr>
        <w:numPr>
          <w:ilvl w:val="0"/>
          <w:numId w:val="7"/>
        </w:numPr>
        <w:spacing w:line="370" w:lineRule="atLeast"/>
        <w:ind w:left="0"/>
        <w:rPr>
          <w:rFonts w:ascii="Helvetica" w:hAnsi="Helvetica" w:cs="Helvetica"/>
          <w:color w:val="11171A"/>
          <w:sz w:val="23"/>
          <w:szCs w:val="23"/>
        </w:rPr>
        <w:pPrChange w:id="381" w:author="Kuhn, Jens (NIH/NIAID) [C]" w:date="2020-12-05T21:13:00Z">
          <w:pPr>
            <w:numPr>
              <w:numId w:val="14"/>
            </w:numPr>
            <w:spacing w:before="100" w:beforeAutospacing="1" w:after="100" w:afterAutospacing="1" w:line="370" w:lineRule="atLeast"/>
            <w:ind w:left="360" w:hanging="360"/>
          </w:pPr>
        </w:pPrChange>
      </w:pPr>
      <w:r w:rsidRPr="00562084">
        <w:rPr>
          <w:rFonts w:ascii="Helvetica" w:hAnsi="Helvetica" w:cs="Helvetica"/>
          <w:color w:val="11171A"/>
          <w:sz w:val="23"/>
          <w:szCs w:val="23"/>
        </w:rPr>
        <w:t>with the President, to prepare the agendas for Executive Committee Meetings and Plenary Meetings;</w:t>
      </w:r>
    </w:p>
    <w:p w14:paraId="619CB82E" w14:textId="77777777" w:rsidR="00FC0FB5" w:rsidRPr="00562084" w:rsidRDefault="00FC0FB5">
      <w:pPr>
        <w:numPr>
          <w:ilvl w:val="0"/>
          <w:numId w:val="7"/>
        </w:numPr>
        <w:spacing w:line="370" w:lineRule="atLeast"/>
        <w:ind w:left="0"/>
        <w:rPr>
          <w:rFonts w:ascii="Helvetica" w:hAnsi="Helvetica" w:cs="Helvetica"/>
          <w:color w:val="11171A"/>
          <w:sz w:val="23"/>
          <w:szCs w:val="23"/>
        </w:rPr>
        <w:pPrChange w:id="382" w:author="Kuhn, Jens (NIH/NIAID) [C]" w:date="2020-12-05T21:13:00Z">
          <w:pPr>
            <w:numPr>
              <w:numId w:val="14"/>
            </w:numPr>
            <w:spacing w:before="100" w:beforeAutospacing="1" w:after="100" w:afterAutospacing="1" w:line="370" w:lineRule="atLeast"/>
            <w:ind w:left="360" w:hanging="360"/>
          </w:pPr>
        </w:pPrChange>
      </w:pPr>
      <w:r w:rsidRPr="00562084">
        <w:rPr>
          <w:rFonts w:ascii="Helvetica" w:hAnsi="Helvetica" w:cs="Helvetica"/>
          <w:color w:val="11171A"/>
          <w:sz w:val="23"/>
          <w:szCs w:val="23"/>
        </w:rPr>
        <w:t>to prepare minutes of Executive Committee Meetings and Plenary Meetings and ensure their timely publication on the ICTV web site;</w:t>
      </w:r>
    </w:p>
    <w:p w14:paraId="5452A037" w14:textId="77777777" w:rsidR="00FC0FB5" w:rsidRPr="00562084" w:rsidRDefault="00FC0FB5">
      <w:pPr>
        <w:numPr>
          <w:ilvl w:val="0"/>
          <w:numId w:val="7"/>
        </w:numPr>
        <w:spacing w:line="370" w:lineRule="atLeast"/>
        <w:ind w:left="0"/>
        <w:rPr>
          <w:rFonts w:ascii="Helvetica" w:hAnsi="Helvetica" w:cs="Helvetica"/>
          <w:color w:val="11171A"/>
          <w:sz w:val="23"/>
          <w:szCs w:val="23"/>
        </w:rPr>
        <w:pPrChange w:id="383" w:author="Kuhn, Jens (NIH/NIAID) [C]" w:date="2020-12-05T21:13:00Z">
          <w:pPr>
            <w:numPr>
              <w:numId w:val="14"/>
            </w:numPr>
            <w:spacing w:before="100" w:beforeAutospacing="1" w:after="100" w:afterAutospacing="1" w:line="370" w:lineRule="atLeast"/>
            <w:ind w:left="360" w:hanging="360"/>
          </w:pPr>
        </w:pPrChange>
      </w:pPr>
      <w:r w:rsidRPr="00562084">
        <w:rPr>
          <w:rFonts w:ascii="Helvetica" w:hAnsi="Helvetica" w:cs="Helvetica"/>
          <w:color w:val="11171A"/>
          <w:sz w:val="23"/>
          <w:szCs w:val="23"/>
        </w:rPr>
        <w:t>to keep an up-to-date record of ICTV membership;</w:t>
      </w:r>
    </w:p>
    <w:p w14:paraId="00D94037" w14:textId="77777777" w:rsidR="00FC0FB5" w:rsidRPr="00562084" w:rsidRDefault="00FC0FB5">
      <w:pPr>
        <w:numPr>
          <w:ilvl w:val="0"/>
          <w:numId w:val="7"/>
        </w:numPr>
        <w:spacing w:line="370" w:lineRule="atLeast"/>
        <w:ind w:left="0"/>
        <w:rPr>
          <w:rFonts w:ascii="Helvetica" w:hAnsi="Helvetica" w:cs="Helvetica"/>
          <w:color w:val="11171A"/>
          <w:sz w:val="23"/>
          <w:szCs w:val="23"/>
        </w:rPr>
        <w:pPrChange w:id="384" w:author="Kuhn, Jens (NIH/NIAID) [C]" w:date="2020-12-05T21:13:00Z">
          <w:pPr>
            <w:numPr>
              <w:numId w:val="14"/>
            </w:numPr>
            <w:spacing w:before="100" w:beforeAutospacing="1" w:after="100" w:afterAutospacing="1" w:line="370" w:lineRule="atLeast"/>
            <w:ind w:left="360" w:hanging="360"/>
          </w:pPr>
        </w:pPrChange>
      </w:pPr>
      <w:r w:rsidRPr="00562084">
        <w:rPr>
          <w:rFonts w:ascii="Helvetica" w:hAnsi="Helvetica" w:cs="Helvetica"/>
          <w:color w:val="11171A"/>
          <w:sz w:val="23"/>
          <w:szCs w:val="23"/>
        </w:rPr>
        <w:t>to manage the submission and processing of taxonomic proposals; and</w:t>
      </w:r>
    </w:p>
    <w:p w14:paraId="2981367A" w14:textId="77777777" w:rsidR="00FC0FB5" w:rsidRPr="00562084" w:rsidRDefault="00FC0FB5">
      <w:pPr>
        <w:numPr>
          <w:ilvl w:val="0"/>
          <w:numId w:val="7"/>
        </w:numPr>
        <w:spacing w:afterAutospacing="1" w:line="370" w:lineRule="atLeast"/>
        <w:ind w:left="0"/>
        <w:rPr>
          <w:rFonts w:ascii="Helvetica" w:hAnsi="Helvetica" w:cs="Helvetica"/>
          <w:color w:val="11171A"/>
          <w:sz w:val="23"/>
          <w:szCs w:val="23"/>
        </w:rPr>
        <w:pPrChange w:id="385" w:author="Kuhn, Jens (NIH/NIAID) [C]" w:date="2020-12-05T21:13:00Z">
          <w:pPr>
            <w:numPr>
              <w:numId w:val="14"/>
            </w:numPr>
            <w:spacing w:before="100" w:beforeAutospacing="1" w:after="100" w:afterAutospacing="1" w:line="370" w:lineRule="atLeast"/>
            <w:ind w:left="360" w:hanging="360"/>
          </w:pPr>
        </w:pPrChange>
      </w:pPr>
      <w:r w:rsidRPr="00562084">
        <w:rPr>
          <w:rFonts w:ascii="Helvetica" w:hAnsi="Helvetica" w:cs="Helvetica"/>
          <w:color w:val="11171A"/>
          <w:sz w:val="23"/>
          <w:szCs w:val="23"/>
        </w:rPr>
        <w:t xml:space="preserve">to maintain the ICTV web site and associated databases providing up-to-date information on taxonomy, activities and membership, </w:t>
      </w:r>
      <w:proofErr w:type="gramStart"/>
      <w:r w:rsidRPr="00562084">
        <w:rPr>
          <w:rFonts w:ascii="Helvetica" w:hAnsi="Helvetica" w:cs="Helvetica"/>
          <w:color w:val="11171A"/>
          <w:sz w:val="23"/>
          <w:szCs w:val="23"/>
        </w:rPr>
        <w:t>and also</w:t>
      </w:r>
      <w:proofErr w:type="gramEnd"/>
      <w:r w:rsidRPr="00562084">
        <w:rPr>
          <w:rFonts w:ascii="Helvetica" w:hAnsi="Helvetica" w:cs="Helvetica"/>
          <w:color w:val="11171A"/>
          <w:sz w:val="23"/>
          <w:szCs w:val="23"/>
        </w:rPr>
        <w:t xml:space="preserve"> the ICTV Report.</w:t>
      </w:r>
    </w:p>
    <w:p w14:paraId="5D13BE83"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9.4       The duties of Virus Subcommittee Chairs shall be:</w:t>
      </w:r>
    </w:p>
    <w:p w14:paraId="598084E9" w14:textId="77777777" w:rsidR="00FC0FB5" w:rsidRPr="00562084" w:rsidRDefault="00FC0FB5">
      <w:pPr>
        <w:numPr>
          <w:ilvl w:val="0"/>
          <w:numId w:val="8"/>
        </w:numPr>
        <w:spacing w:beforeAutospacing="1" w:line="370" w:lineRule="atLeast"/>
        <w:ind w:left="0"/>
        <w:rPr>
          <w:rFonts w:ascii="Helvetica" w:hAnsi="Helvetica" w:cs="Helvetica"/>
          <w:color w:val="11171A"/>
          <w:sz w:val="23"/>
          <w:szCs w:val="23"/>
        </w:rPr>
        <w:pPrChange w:id="386" w:author="Kuhn, Jens (NIH/NIAID) [C]" w:date="2020-12-05T21:13:00Z">
          <w:pPr>
            <w:numPr>
              <w:numId w:val="15"/>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attend Executive Committee Meetings;</w:t>
      </w:r>
    </w:p>
    <w:p w14:paraId="3277D495" w14:textId="77777777" w:rsidR="00FC0FB5" w:rsidRPr="00562084" w:rsidRDefault="00FC0FB5">
      <w:pPr>
        <w:numPr>
          <w:ilvl w:val="0"/>
          <w:numId w:val="8"/>
        </w:numPr>
        <w:spacing w:line="370" w:lineRule="atLeast"/>
        <w:ind w:left="0"/>
        <w:rPr>
          <w:rFonts w:ascii="Helvetica" w:hAnsi="Helvetica" w:cs="Helvetica"/>
          <w:color w:val="11171A"/>
          <w:sz w:val="23"/>
          <w:szCs w:val="23"/>
        </w:rPr>
        <w:pPrChange w:id="387" w:author="Kuhn, Jens (NIH/NIAID) [C]" w:date="2020-12-05T21:13:00Z">
          <w:pPr>
            <w:numPr>
              <w:numId w:val="15"/>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appoint Virus Subcommittee Members;</w:t>
      </w:r>
    </w:p>
    <w:p w14:paraId="3A232E39" w14:textId="77777777" w:rsidR="00FC0FB5" w:rsidRPr="00562084" w:rsidRDefault="00FC0FB5">
      <w:pPr>
        <w:numPr>
          <w:ilvl w:val="0"/>
          <w:numId w:val="8"/>
        </w:numPr>
        <w:spacing w:line="370" w:lineRule="atLeast"/>
        <w:ind w:left="0"/>
        <w:rPr>
          <w:rFonts w:ascii="Helvetica" w:hAnsi="Helvetica" w:cs="Helvetica"/>
          <w:color w:val="11171A"/>
          <w:sz w:val="23"/>
          <w:szCs w:val="23"/>
        </w:rPr>
        <w:pPrChange w:id="388" w:author="Kuhn, Jens (NIH/NIAID) [C]" w:date="2020-12-05T21:13:00Z">
          <w:pPr>
            <w:numPr>
              <w:numId w:val="15"/>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appoint Study Group Chairs;</w:t>
      </w:r>
    </w:p>
    <w:p w14:paraId="72B10F3B" w14:textId="77777777" w:rsidR="00FC0FB5" w:rsidRPr="00562084" w:rsidRDefault="00FC0FB5">
      <w:pPr>
        <w:numPr>
          <w:ilvl w:val="0"/>
          <w:numId w:val="8"/>
        </w:numPr>
        <w:spacing w:line="370" w:lineRule="atLeast"/>
        <w:ind w:left="0"/>
        <w:rPr>
          <w:rFonts w:ascii="Helvetica" w:hAnsi="Helvetica" w:cs="Helvetica"/>
          <w:color w:val="11171A"/>
          <w:sz w:val="23"/>
          <w:szCs w:val="23"/>
        </w:rPr>
        <w:pPrChange w:id="389" w:author="Kuhn, Jens (NIH/NIAID) [C]" w:date="2020-12-05T21:13:00Z">
          <w:pPr>
            <w:numPr>
              <w:numId w:val="15"/>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organize the Virus Subcommittees and Study Groups to study taxonomic problems and bring forward proposals;</w:t>
      </w:r>
    </w:p>
    <w:p w14:paraId="0DA23210" w14:textId="77777777" w:rsidR="00FC0FB5" w:rsidRPr="00562084" w:rsidRDefault="00FC0FB5">
      <w:pPr>
        <w:numPr>
          <w:ilvl w:val="0"/>
          <w:numId w:val="8"/>
        </w:numPr>
        <w:spacing w:line="370" w:lineRule="atLeast"/>
        <w:ind w:left="0"/>
        <w:rPr>
          <w:rFonts w:ascii="Helvetica" w:hAnsi="Helvetica" w:cs="Helvetica"/>
          <w:color w:val="11171A"/>
          <w:sz w:val="23"/>
          <w:szCs w:val="23"/>
        </w:rPr>
        <w:pPrChange w:id="390" w:author="Kuhn, Jens (NIH/NIAID) [C]" w:date="2020-12-05T21:13:00Z">
          <w:pPr>
            <w:numPr>
              <w:numId w:val="15"/>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present taxonomic proposals to the Executive Committee for voting;</w:t>
      </w:r>
    </w:p>
    <w:p w14:paraId="22674B62" w14:textId="77777777" w:rsidR="00FC0FB5" w:rsidRPr="00562084" w:rsidRDefault="00FC0FB5">
      <w:pPr>
        <w:numPr>
          <w:ilvl w:val="0"/>
          <w:numId w:val="8"/>
        </w:numPr>
        <w:spacing w:line="370" w:lineRule="atLeast"/>
        <w:ind w:left="0"/>
        <w:rPr>
          <w:rFonts w:ascii="Helvetica" w:hAnsi="Helvetica" w:cs="Helvetica"/>
          <w:color w:val="11171A"/>
          <w:sz w:val="23"/>
          <w:szCs w:val="23"/>
        </w:rPr>
        <w:pPrChange w:id="391" w:author="Kuhn, Jens (NIH/NIAID) [C]" w:date="2020-12-05T21:13:00Z">
          <w:pPr>
            <w:numPr>
              <w:numId w:val="15"/>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co-ordinate the preparation of updates of the ICTV Report; and</w:t>
      </w:r>
    </w:p>
    <w:p w14:paraId="6FC3B196" w14:textId="77777777" w:rsidR="00FC0FB5" w:rsidRPr="00562084" w:rsidRDefault="00FC0FB5">
      <w:pPr>
        <w:numPr>
          <w:ilvl w:val="0"/>
          <w:numId w:val="8"/>
        </w:numPr>
        <w:spacing w:afterAutospacing="1" w:line="370" w:lineRule="atLeast"/>
        <w:ind w:left="0"/>
        <w:rPr>
          <w:rFonts w:ascii="Helvetica" w:hAnsi="Helvetica" w:cs="Helvetica"/>
          <w:color w:val="11171A"/>
          <w:sz w:val="23"/>
          <w:szCs w:val="23"/>
        </w:rPr>
        <w:pPrChange w:id="392" w:author="Kuhn, Jens (NIH/NIAID) [C]" w:date="2020-12-05T21:13:00Z">
          <w:pPr>
            <w:numPr>
              <w:numId w:val="15"/>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ensure the presentation at the Plenary Meeting of taxonomic changes implemented since the preceding Plenary Meeting.</w:t>
      </w:r>
    </w:p>
    <w:p w14:paraId="4180B02B"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9.5       The duties of Elected Members shall be:</w:t>
      </w:r>
    </w:p>
    <w:p w14:paraId="00F33206" w14:textId="77777777" w:rsidR="00FC0FB5" w:rsidRPr="00562084" w:rsidRDefault="00FC0FB5">
      <w:pPr>
        <w:numPr>
          <w:ilvl w:val="0"/>
          <w:numId w:val="9"/>
        </w:numPr>
        <w:spacing w:beforeAutospacing="1" w:line="370" w:lineRule="atLeast"/>
        <w:ind w:left="0"/>
        <w:rPr>
          <w:rFonts w:ascii="Helvetica" w:hAnsi="Helvetica" w:cs="Helvetica"/>
          <w:color w:val="11171A"/>
          <w:sz w:val="23"/>
          <w:szCs w:val="23"/>
        </w:rPr>
        <w:pPrChange w:id="393" w:author="Kuhn, Jens (NIH/NIAID) [C]" w:date="2020-12-05T21:13:00Z">
          <w:pPr>
            <w:numPr>
              <w:numId w:val="16"/>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 xml:space="preserve">to contribute specialist input to Executive Committee discussions, </w:t>
      </w:r>
      <w:proofErr w:type="gramStart"/>
      <w:r w:rsidRPr="00562084">
        <w:rPr>
          <w:rFonts w:ascii="Helvetica" w:hAnsi="Helvetica" w:cs="Helvetica"/>
          <w:color w:val="11171A"/>
          <w:sz w:val="23"/>
          <w:szCs w:val="23"/>
        </w:rPr>
        <w:t>in particular on</w:t>
      </w:r>
      <w:proofErr w:type="gramEnd"/>
      <w:r w:rsidRPr="00562084">
        <w:rPr>
          <w:rFonts w:ascii="Helvetica" w:hAnsi="Helvetica" w:cs="Helvetica"/>
          <w:color w:val="11171A"/>
          <w:sz w:val="23"/>
          <w:szCs w:val="23"/>
        </w:rPr>
        <w:t xml:space="preserve"> subjects unfamiliar to Virus Subcommittee Chairs;</w:t>
      </w:r>
    </w:p>
    <w:p w14:paraId="0CD2BFD6" w14:textId="77777777" w:rsidR="00FC0FB5" w:rsidRPr="00562084" w:rsidRDefault="00FC0FB5">
      <w:pPr>
        <w:numPr>
          <w:ilvl w:val="0"/>
          <w:numId w:val="9"/>
        </w:numPr>
        <w:spacing w:line="370" w:lineRule="atLeast"/>
        <w:ind w:left="0"/>
        <w:rPr>
          <w:rFonts w:ascii="Helvetica" w:hAnsi="Helvetica" w:cs="Helvetica"/>
          <w:color w:val="11171A"/>
          <w:sz w:val="23"/>
          <w:szCs w:val="23"/>
        </w:rPr>
        <w:pPrChange w:id="394" w:author="Kuhn, Jens (NIH/NIAID) [C]" w:date="2020-12-05T21:13:00Z">
          <w:pPr>
            <w:numPr>
              <w:numId w:val="16"/>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when appropriate, at the request of a Virus Subcommittee Chair and with the approval of the Executive Committee, to act as Virus Subcommittee Deputy Chair and assist the Virus Subcommittee Chair in reviewing taxonomic proposals and presenting them to the Executive Committee;</w:t>
      </w:r>
    </w:p>
    <w:p w14:paraId="0C163C4E" w14:textId="77777777" w:rsidR="00FC0FB5" w:rsidRPr="00562084" w:rsidRDefault="00FC0FB5">
      <w:pPr>
        <w:numPr>
          <w:ilvl w:val="0"/>
          <w:numId w:val="9"/>
        </w:numPr>
        <w:spacing w:line="370" w:lineRule="atLeast"/>
        <w:ind w:left="0"/>
        <w:rPr>
          <w:rFonts w:ascii="Helvetica" w:hAnsi="Helvetica" w:cs="Helvetica"/>
          <w:color w:val="11171A"/>
          <w:sz w:val="23"/>
          <w:szCs w:val="23"/>
        </w:rPr>
        <w:pPrChange w:id="395" w:author="Kuhn, Jens (NIH/NIAID) [C]" w:date="2020-12-05T21:13:00Z">
          <w:pPr>
            <w:numPr>
              <w:numId w:val="16"/>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promote ICTV activities in diverse forums; and</w:t>
      </w:r>
    </w:p>
    <w:p w14:paraId="4C1426DB" w14:textId="77777777" w:rsidR="00FC0FB5" w:rsidRPr="00562084" w:rsidRDefault="00FC0FB5">
      <w:pPr>
        <w:numPr>
          <w:ilvl w:val="0"/>
          <w:numId w:val="9"/>
        </w:numPr>
        <w:spacing w:afterAutospacing="1" w:line="370" w:lineRule="atLeast"/>
        <w:ind w:left="0"/>
        <w:rPr>
          <w:rFonts w:ascii="Helvetica" w:hAnsi="Helvetica" w:cs="Helvetica"/>
          <w:color w:val="11171A"/>
          <w:sz w:val="23"/>
          <w:szCs w:val="23"/>
        </w:rPr>
        <w:pPrChange w:id="396" w:author="Kuhn, Jens (NIH/NIAID) [C]" w:date="2020-12-05T21:13:00Z">
          <w:pPr>
            <w:numPr>
              <w:numId w:val="16"/>
            </w:numPr>
            <w:tabs>
              <w:tab w:val="num" w:pos="360"/>
              <w:tab w:val="num" w:pos="720"/>
            </w:tabs>
            <w:spacing w:before="100" w:beforeAutospacing="1" w:after="100" w:afterAutospacing="1" w:line="370" w:lineRule="atLeast"/>
            <w:ind w:left="720" w:hanging="720"/>
          </w:pPr>
        </w:pPrChange>
      </w:pPr>
      <w:r w:rsidRPr="00562084">
        <w:rPr>
          <w:rFonts w:ascii="Helvetica" w:hAnsi="Helvetica" w:cs="Helvetica"/>
          <w:color w:val="11171A"/>
          <w:sz w:val="23"/>
          <w:szCs w:val="23"/>
        </w:rPr>
        <w:t>to take on</w:t>
      </w:r>
      <w:r w:rsidRPr="00562084">
        <w:rPr>
          <w:rFonts w:ascii="Helvetica" w:hAnsi="Helvetica" w:cs="Helvetica"/>
          <w:i/>
          <w:iCs/>
          <w:color w:val="11171A"/>
          <w:sz w:val="23"/>
          <w:szCs w:val="23"/>
        </w:rPr>
        <w:t xml:space="preserve"> ad hoc</w:t>
      </w:r>
      <w:r w:rsidRPr="00562084">
        <w:rPr>
          <w:rFonts w:ascii="Helvetica" w:hAnsi="Helvetica" w:cs="Helvetica"/>
          <w:color w:val="11171A"/>
          <w:sz w:val="23"/>
          <w:szCs w:val="23"/>
        </w:rPr>
        <w:t xml:space="preserve"> tasks as requested by the President.</w:t>
      </w:r>
    </w:p>
    <w:p w14:paraId="3C238FB0"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10</w:t>
      </w:r>
    </w:p>
    <w:p w14:paraId="3B4C394A"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Publications</w:t>
      </w:r>
    </w:p>
    <w:p w14:paraId="763EAA5D"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10.1     Changes to taxonomy, nomenclature, the ICTV Code or the ICTV Statutes shall be published in rapid short form, for example in Virology Division News, and as part of the ICTV Report.</w:t>
      </w:r>
    </w:p>
    <w:p w14:paraId="5D1AB3DC"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10.2     Whenever feasible, taxonomic information shall be published in database form.</w:t>
      </w:r>
    </w:p>
    <w:p w14:paraId="6472E559"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10.3     No ICTV publication shall bear any indication of sponsorship by a commercial agency or institution connected in any way with a commercial company, unless approved by the Executive Committee on a case-by-case basis.</w:t>
      </w:r>
    </w:p>
    <w:p w14:paraId="26D56CC9"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10.4     Publications shall bear the name of the ICTV only if all the material contained therein has been authorized, prepared or edited by the ICTV or an ICTV Committee or Virus Subcommittee.</w:t>
      </w:r>
    </w:p>
    <w:p w14:paraId="64BB329C"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10.5     Publications containing translations of ICTV-approved material may only bear the name of the ICTV if they have been approved by the Executive Committee.</w:t>
      </w:r>
    </w:p>
    <w:p w14:paraId="7C917178"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11</w:t>
      </w:r>
    </w:p>
    <w:p w14:paraId="72BB10E3"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ICTV Statutes</w:t>
      </w:r>
    </w:p>
    <w:p w14:paraId="0D83BDE4"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11.1     The ICTV Statutes, and any subsequent changes to them, shall be approved by votes of the Executive Committee and the full ICTV membership (see Statute 7) and then approved by the Virology Division of the IUMS.</w:t>
      </w:r>
    </w:p>
    <w:p w14:paraId="12189D30"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12</w:t>
      </w:r>
    </w:p>
    <w:p w14:paraId="5552E73E"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Disposition of Funds</w:t>
      </w:r>
    </w:p>
    <w:p w14:paraId="687E2730"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12.1     In the event of dissolution of the ICTV, any remaining funds shall be turned over to the Secretary-Treasurer of the Virology Division of the IUMS.</w:t>
      </w:r>
    </w:p>
    <w:p w14:paraId="4AB24B55"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color w:val="11171A"/>
          <w:sz w:val="23"/>
          <w:szCs w:val="23"/>
        </w:rPr>
        <w:t>12.2     Any surplus assets or funds must be used for the charitable purposes set out under Article 3 or for purposes that are charitable within the context of Section 505 of the United Kingdom Income and Corporation Taxes Act 1988 (or statutory re-enactment thereof). </w:t>
      </w:r>
    </w:p>
    <w:p w14:paraId="3500CF20"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Article 13</w:t>
      </w:r>
    </w:p>
    <w:p w14:paraId="7B16D0E5" w14:textId="77777777" w:rsidR="00FC0FB5" w:rsidRPr="00562084" w:rsidRDefault="00FC0FB5" w:rsidP="00FC0FB5">
      <w:pPr>
        <w:spacing w:before="347" w:after="347" w:line="370" w:lineRule="atLeast"/>
        <w:rPr>
          <w:rFonts w:ascii="Helvetica" w:hAnsi="Helvetica" w:cs="Helvetica"/>
          <w:color w:val="11171A"/>
          <w:sz w:val="23"/>
          <w:szCs w:val="23"/>
        </w:rPr>
      </w:pPr>
      <w:r w:rsidRPr="00562084">
        <w:rPr>
          <w:rFonts w:ascii="Helvetica" w:hAnsi="Helvetica" w:cs="Helvetica"/>
          <w:b/>
          <w:bCs/>
          <w:color w:val="11171A"/>
          <w:sz w:val="23"/>
          <w:szCs w:val="23"/>
        </w:rPr>
        <w:t>Legal Seat</w:t>
      </w:r>
    </w:p>
    <w:p w14:paraId="3558CBF7" w14:textId="77777777" w:rsidR="00FC0FB5" w:rsidRDefault="00FC0FB5">
      <w:pPr>
        <w:rPr>
          <w:rPrChange w:id="397" w:author="Kuhn, Jens (NIH/NIAID) [C]" w:date="2020-12-05T21:13:00Z">
            <w:rPr>
              <w:rFonts w:ascii="Helvetica" w:hAnsi="Helvetica"/>
              <w:color w:val="11171A"/>
              <w:sz w:val="23"/>
            </w:rPr>
          </w:rPrChange>
        </w:rPr>
        <w:pPrChange w:id="398" w:author="Kuhn, Jens (NIH/NIAID) [C]" w:date="2020-12-05T21:13:00Z">
          <w:pPr>
            <w:spacing w:before="347" w:line="370" w:lineRule="atLeast"/>
          </w:pPr>
        </w:pPrChange>
      </w:pPr>
      <w:r w:rsidRPr="00562084">
        <w:rPr>
          <w:rFonts w:ascii="Helvetica" w:hAnsi="Helvetica" w:cs="Helvetica"/>
          <w:color w:val="11171A"/>
          <w:sz w:val="23"/>
          <w:szCs w:val="23"/>
        </w:rPr>
        <w:t>13.1     The ICTV shall have its legal seat where the office of the President is located.</w:t>
      </w:r>
    </w:p>
    <w:p w14:paraId="2A95966D" w14:textId="77777777" w:rsidR="00FC0FB5" w:rsidRDefault="00FC0FB5" w:rsidP="00FC0FB5"/>
    <w:p w14:paraId="1034BD5D" w14:textId="77777777" w:rsidR="00FC0FB5" w:rsidRPr="00562084" w:rsidRDefault="00FC0FB5" w:rsidP="00562084">
      <w:pPr>
        <w:rPr>
          <w:b/>
          <w:bCs/>
        </w:rPr>
      </w:pPr>
    </w:p>
    <w:sectPr w:rsidR="00FC0FB5" w:rsidRPr="00562084">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F527EA" w14:textId="77777777" w:rsidR="00C9709F" w:rsidRDefault="00C9709F">
      <w:r>
        <w:separator/>
      </w:r>
    </w:p>
  </w:endnote>
  <w:endnote w:type="continuationSeparator" w:id="0">
    <w:p w14:paraId="2D0EABC1" w14:textId="77777777" w:rsidR="00C9709F" w:rsidRDefault="00C97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A0F4C" w14:textId="77777777" w:rsidR="00C9709F" w:rsidRDefault="00C9709F">
      <w:r>
        <w:separator/>
      </w:r>
    </w:p>
  </w:footnote>
  <w:footnote w:type="continuationSeparator" w:id="0">
    <w:p w14:paraId="5F85E7B9" w14:textId="77777777" w:rsidR="00C9709F" w:rsidRDefault="00C97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1B097A" w14:textId="77777777" w:rsidR="00447BF0" w:rsidRDefault="00447BF0">
    <w:pPr>
      <w:pStyle w:val="Header"/>
      <w:jc w:val="right"/>
    </w:pPr>
    <w:r>
      <w:t>March 2020</w:t>
    </w:r>
  </w:p>
  <w:p w14:paraId="12477C24" w14:textId="77777777" w:rsidR="00447BF0" w:rsidRDefault="00447B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C2EA5"/>
    <w:multiLevelType w:val="multilevel"/>
    <w:tmpl w:val="626428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C710591"/>
    <w:multiLevelType w:val="hybridMultilevel"/>
    <w:tmpl w:val="5DE8F1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AA7519"/>
    <w:multiLevelType w:val="multilevel"/>
    <w:tmpl w:val="009484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5630244"/>
    <w:multiLevelType w:val="multilevel"/>
    <w:tmpl w:val="1564EC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D106CBA"/>
    <w:multiLevelType w:val="multilevel"/>
    <w:tmpl w:val="C07E43F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D816416"/>
    <w:multiLevelType w:val="multilevel"/>
    <w:tmpl w:val="FC2839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6632C40"/>
    <w:multiLevelType w:val="multilevel"/>
    <w:tmpl w:val="8E0A7D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8D455BE"/>
    <w:multiLevelType w:val="multilevel"/>
    <w:tmpl w:val="41AEFA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43DB74EE"/>
    <w:multiLevelType w:val="multilevel"/>
    <w:tmpl w:val="6420A6CC"/>
    <w:lvl w:ilvl="0">
      <w:start w:val="1"/>
      <w:numFmt w:val="lowerRoman"/>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359379D"/>
    <w:multiLevelType w:val="multilevel"/>
    <w:tmpl w:val="944811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47F6AA5"/>
    <w:multiLevelType w:val="hybridMultilevel"/>
    <w:tmpl w:val="AFD62E6E"/>
    <w:lvl w:ilvl="0" w:tplc="3A56455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70164B"/>
    <w:multiLevelType w:val="multilevel"/>
    <w:tmpl w:val="C0DAE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BC1662D"/>
    <w:multiLevelType w:val="multilevel"/>
    <w:tmpl w:val="2F0AEE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BCA4BF7"/>
    <w:multiLevelType w:val="hybridMultilevel"/>
    <w:tmpl w:val="ACA01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D711B63"/>
    <w:multiLevelType w:val="hybridMultilevel"/>
    <w:tmpl w:val="B86A6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11"/>
  </w:num>
  <w:num w:numId="4">
    <w:abstractNumId w:val="3"/>
  </w:num>
  <w:num w:numId="5">
    <w:abstractNumId w:val="9"/>
  </w:num>
  <w:num w:numId="6">
    <w:abstractNumId w:val="12"/>
  </w:num>
  <w:num w:numId="7">
    <w:abstractNumId w:val="5"/>
  </w:num>
  <w:num w:numId="8">
    <w:abstractNumId w:val="0"/>
  </w:num>
  <w:num w:numId="9">
    <w:abstractNumId w:val="7"/>
  </w:num>
  <w:num w:numId="10">
    <w:abstractNumId w:val="4"/>
  </w:num>
  <w:num w:numId="11">
    <w:abstractNumId w:val="10"/>
  </w:num>
  <w:num w:numId="12">
    <w:abstractNumId w:val="14"/>
  </w:num>
  <w:num w:numId="13">
    <w:abstractNumId w:val="13"/>
  </w:num>
  <w:num w:numId="14">
    <w:abstractNumId w:val="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uhn, Jens (NIH/NIAID) [C]">
    <w15:presenceInfo w15:providerId="AD" w15:userId="S::kuhnjens@nih.gov::e4ce4a0e-67b3-4825-9be3-9ffb95129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FF3"/>
    <w:rsid w:val="00014280"/>
    <w:rsid w:val="000144B9"/>
    <w:rsid w:val="00063C8A"/>
    <w:rsid w:val="00096961"/>
    <w:rsid w:val="00103CCD"/>
    <w:rsid w:val="00136A14"/>
    <w:rsid w:val="001730F6"/>
    <w:rsid w:val="001B3498"/>
    <w:rsid w:val="001B424E"/>
    <w:rsid w:val="001C19E5"/>
    <w:rsid w:val="001C4B82"/>
    <w:rsid w:val="00213168"/>
    <w:rsid w:val="00222393"/>
    <w:rsid w:val="0023642C"/>
    <w:rsid w:val="00274346"/>
    <w:rsid w:val="0027489F"/>
    <w:rsid w:val="002A1D10"/>
    <w:rsid w:val="002A3736"/>
    <w:rsid w:val="002B660B"/>
    <w:rsid w:val="002C7BDF"/>
    <w:rsid w:val="002E0056"/>
    <w:rsid w:val="00300816"/>
    <w:rsid w:val="0031670F"/>
    <w:rsid w:val="00330C04"/>
    <w:rsid w:val="003B369D"/>
    <w:rsid w:val="003C6BA4"/>
    <w:rsid w:val="003F6C1A"/>
    <w:rsid w:val="00413A37"/>
    <w:rsid w:val="00447BF0"/>
    <w:rsid w:val="004A30A9"/>
    <w:rsid w:val="004F6986"/>
    <w:rsid w:val="00514CFE"/>
    <w:rsid w:val="00562084"/>
    <w:rsid w:val="00571F48"/>
    <w:rsid w:val="0057527C"/>
    <w:rsid w:val="005C06D8"/>
    <w:rsid w:val="00634335"/>
    <w:rsid w:val="00636FF3"/>
    <w:rsid w:val="006571CC"/>
    <w:rsid w:val="006957CD"/>
    <w:rsid w:val="006B389C"/>
    <w:rsid w:val="00704FD9"/>
    <w:rsid w:val="007147ED"/>
    <w:rsid w:val="00715CA5"/>
    <w:rsid w:val="00732A2A"/>
    <w:rsid w:val="00745B66"/>
    <w:rsid w:val="00745BD0"/>
    <w:rsid w:val="007618D9"/>
    <w:rsid w:val="00762C0E"/>
    <w:rsid w:val="0077116E"/>
    <w:rsid w:val="007C1A16"/>
    <w:rsid w:val="007D769B"/>
    <w:rsid w:val="00841637"/>
    <w:rsid w:val="00855666"/>
    <w:rsid w:val="00867780"/>
    <w:rsid w:val="0087773F"/>
    <w:rsid w:val="00886904"/>
    <w:rsid w:val="008D2BE6"/>
    <w:rsid w:val="0092520F"/>
    <w:rsid w:val="00946C49"/>
    <w:rsid w:val="00953EBA"/>
    <w:rsid w:val="009545B9"/>
    <w:rsid w:val="00990D44"/>
    <w:rsid w:val="009C6744"/>
    <w:rsid w:val="009F4775"/>
    <w:rsid w:val="00A279E0"/>
    <w:rsid w:val="00A3084F"/>
    <w:rsid w:val="00A41352"/>
    <w:rsid w:val="00A46CE2"/>
    <w:rsid w:val="00AD5750"/>
    <w:rsid w:val="00B159CA"/>
    <w:rsid w:val="00B708D3"/>
    <w:rsid w:val="00B7477C"/>
    <w:rsid w:val="00BC439D"/>
    <w:rsid w:val="00BD7742"/>
    <w:rsid w:val="00BF76D6"/>
    <w:rsid w:val="00C05606"/>
    <w:rsid w:val="00C7463B"/>
    <w:rsid w:val="00C9709F"/>
    <w:rsid w:val="00CA091E"/>
    <w:rsid w:val="00D312B1"/>
    <w:rsid w:val="00D76585"/>
    <w:rsid w:val="00D95501"/>
    <w:rsid w:val="00DB3C74"/>
    <w:rsid w:val="00E01B85"/>
    <w:rsid w:val="00E537EB"/>
    <w:rsid w:val="00E620AE"/>
    <w:rsid w:val="00E762D0"/>
    <w:rsid w:val="00E93DF5"/>
    <w:rsid w:val="00E95245"/>
    <w:rsid w:val="00EA306B"/>
    <w:rsid w:val="00EF0F3A"/>
    <w:rsid w:val="00F24FAB"/>
    <w:rsid w:val="00F321DA"/>
    <w:rsid w:val="00F43E89"/>
    <w:rsid w:val="00F453DB"/>
    <w:rsid w:val="00F46CD8"/>
    <w:rsid w:val="00F50164"/>
    <w:rsid w:val="00F625A9"/>
    <w:rsid w:val="00F751A6"/>
    <w:rsid w:val="00F7756F"/>
    <w:rsid w:val="00F825FF"/>
    <w:rsid w:val="00FC0FB5"/>
    <w:rsid w:val="00FE4459"/>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8E5B1"/>
  <w15:docId w15:val="{FD733485-9775-43B2-88DF-947533000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paragraph" w:styleId="Heading4">
    <w:name w:val="heading 4"/>
    <w:basedOn w:val="Normal"/>
    <w:link w:val="Heading4Char"/>
    <w:uiPriority w:val="9"/>
    <w:qFormat/>
    <w:rsid w:val="00157DF3"/>
    <w:pPr>
      <w:spacing w:beforeAutospacing="1"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Heading4Char">
    <w:name w:val="Heading 4 Char"/>
    <w:basedOn w:val="DefaultParagraphFont"/>
    <w:link w:val="Heading4"/>
    <w:uiPriority w:val="9"/>
    <w:qFormat/>
    <w:rsid w:val="00157DF3"/>
    <w:rPr>
      <w:rFonts w:ascii="Times New Roman" w:eastAsia="Times New Roman" w:hAnsi="Times New Roman" w:cs="Times New Roman"/>
      <w:b/>
      <w:bCs/>
      <w:lang w:val="en-US"/>
    </w:rPr>
  </w:style>
  <w:style w:type="character" w:styleId="Strong">
    <w:name w:val="Strong"/>
    <w:basedOn w:val="DefaultParagraphFont"/>
    <w:uiPriority w:val="22"/>
    <w:qFormat/>
    <w:rsid w:val="00157DF3"/>
    <w:rPr>
      <w:b/>
      <w:bCs/>
    </w:rPr>
  </w:style>
  <w:style w:type="character" w:styleId="Emphasis">
    <w:name w:val="Emphasis"/>
    <w:basedOn w:val="DefaultParagraphFont"/>
    <w:uiPriority w:val="20"/>
    <w:qFormat/>
    <w:rsid w:val="00157DF3"/>
    <w:rPr>
      <w:i/>
      <w:iCs/>
    </w:rPr>
  </w:style>
  <w:style w:type="character" w:customStyle="1" w:styleId="UnresolvedMention1">
    <w:name w:val="Unresolved Mention1"/>
    <w:basedOn w:val="DefaultParagraphFont"/>
    <w:uiPriority w:val="99"/>
    <w:qFormat/>
    <w:rsid w:val="00D5722E"/>
    <w:rPr>
      <w:color w:val="605E5C"/>
      <w:shd w:val="clear" w:color="auto" w:fill="E1DFDD"/>
    </w:rPr>
  </w:style>
  <w:style w:type="character" w:styleId="CommentReference">
    <w:name w:val="annotation reference"/>
    <w:basedOn w:val="DefaultParagraphFont"/>
    <w:uiPriority w:val="99"/>
    <w:semiHidden/>
    <w:unhideWhenUsed/>
    <w:qFormat/>
    <w:rsid w:val="00BC3089"/>
    <w:rPr>
      <w:sz w:val="16"/>
      <w:szCs w:val="16"/>
    </w:rPr>
  </w:style>
  <w:style w:type="character" w:customStyle="1" w:styleId="CommentTextChar">
    <w:name w:val="Comment Text Char"/>
    <w:basedOn w:val="DefaultParagraphFont"/>
    <w:link w:val="CommentText"/>
    <w:uiPriority w:val="99"/>
    <w:semiHidden/>
    <w:qFormat/>
    <w:rsid w:val="00BC3089"/>
    <w:rPr>
      <w:rFonts w:ascii="Times New Roman" w:eastAsia="Times New Roman" w:hAnsi="Times New Roman" w:cs="Times New Roman"/>
      <w:sz w:val="20"/>
      <w:szCs w:val="20"/>
      <w:lang w:val="en-US"/>
    </w:rPr>
  </w:style>
  <w:style w:type="character" w:customStyle="1" w:styleId="CommentSubjectChar">
    <w:name w:val="Comment Subject Char"/>
    <w:basedOn w:val="CommentTextChar"/>
    <w:link w:val="CommentSubject"/>
    <w:uiPriority w:val="99"/>
    <w:semiHidden/>
    <w:qFormat/>
    <w:rsid w:val="00BC3089"/>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qFormat/>
    <w:rsid w:val="009E1C28"/>
    <w:rPr>
      <w:color w:val="954F72" w:themeColor="followedHyperlink"/>
      <w:u w:val="single"/>
    </w:rPr>
  </w:style>
  <w:style w:type="character" w:customStyle="1" w:styleId="UnresolvedMention2">
    <w:name w:val="Unresolved Mention2"/>
    <w:basedOn w:val="DefaultParagraphFont"/>
    <w:uiPriority w:val="99"/>
    <w:qFormat/>
    <w:rsid w:val="00B949DB"/>
    <w:rPr>
      <w:color w:val="605E5C"/>
      <w:shd w:val="clear" w:color="auto" w:fill="E1DFDD"/>
    </w:rPr>
  </w:style>
  <w:style w:type="character" w:styleId="UnresolvedMention">
    <w:name w:val="Unresolved Mention"/>
    <w:basedOn w:val="DefaultParagraphFont"/>
    <w:uiPriority w:val="99"/>
    <w:semiHidden/>
    <w:unhideWhenUsed/>
    <w:qFormat/>
    <w:rsid w:val="00F01A7E"/>
    <w:rPr>
      <w:color w:val="605E5C"/>
      <w:shd w:val="clear" w:color="auto" w:fill="E1DFDD"/>
    </w:rPr>
  </w:style>
  <w:style w:type="character" w:customStyle="1" w:styleId="PlainTextChar">
    <w:name w:val="Plain Text Char"/>
    <w:basedOn w:val="DefaultParagraphFont"/>
    <w:link w:val="PlainText"/>
    <w:uiPriority w:val="99"/>
    <w:semiHidden/>
    <w:qFormat/>
    <w:rsid w:val="0099517B"/>
    <w:rPr>
      <w:rFonts w:ascii="Calibri" w:hAnsi="Calibri"/>
      <w:sz w:val="22"/>
      <w:szCs w:val="21"/>
      <w:lang w:val="en-US"/>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paragraph" w:styleId="NormalWeb">
    <w:name w:val="Normal (Web)"/>
    <w:basedOn w:val="Normal"/>
    <w:uiPriority w:val="99"/>
    <w:semiHidden/>
    <w:unhideWhenUsed/>
    <w:qFormat/>
    <w:rsid w:val="00157DF3"/>
    <w:pPr>
      <w:spacing w:beforeAutospacing="1" w:afterAutospacing="1"/>
    </w:pPr>
  </w:style>
  <w:style w:type="paragraph" w:styleId="ListParagraph">
    <w:name w:val="List Paragraph"/>
    <w:basedOn w:val="Normal"/>
    <w:uiPriority w:val="34"/>
    <w:qFormat/>
    <w:rsid w:val="001D607B"/>
    <w:pPr>
      <w:ind w:left="720"/>
      <w:contextualSpacing/>
    </w:pPr>
  </w:style>
  <w:style w:type="paragraph" w:styleId="CommentText">
    <w:name w:val="annotation text"/>
    <w:basedOn w:val="Normal"/>
    <w:link w:val="CommentTextChar"/>
    <w:uiPriority w:val="99"/>
    <w:semiHidden/>
    <w:unhideWhenUsed/>
    <w:qFormat/>
    <w:rsid w:val="00BC3089"/>
    <w:rPr>
      <w:sz w:val="20"/>
      <w:szCs w:val="20"/>
    </w:rPr>
  </w:style>
  <w:style w:type="paragraph" w:styleId="CommentSubject">
    <w:name w:val="annotation subject"/>
    <w:basedOn w:val="CommentText"/>
    <w:next w:val="CommentText"/>
    <w:link w:val="CommentSubjectChar"/>
    <w:uiPriority w:val="99"/>
    <w:semiHidden/>
    <w:unhideWhenUsed/>
    <w:qFormat/>
    <w:rsid w:val="00BC3089"/>
    <w:rPr>
      <w:b/>
      <w:bCs/>
    </w:rPr>
  </w:style>
  <w:style w:type="paragraph" w:styleId="Revision">
    <w:name w:val="Revision"/>
    <w:uiPriority w:val="99"/>
    <w:semiHidden/>
    <w:qFormat/>
    <w:rsid w:val="00AD2EA9"/>
    <w:rPr>
      <w:rFonts w:ascii="Times New Roman" w:eastAsia="Times New Roman" w:hAnsi="Times New Roman" w:cs="Times New Roman"/>
      <w:lang w:val="en-US"/>
    </w:rPr>
  </w:style>
  <w:style w:type="paragraph" w:styleId="PlainText">
    <w:name w:val="Plain Text"/>
    <w:basedOn w:val="Normal"/>
    <w:link w:val="PlainTextChar"/>
    <w:uiPriority w:val="99"/>
    <w:semiHidden/>
    <w:unhideWhenUsed/>
    <w:qFormat/>
    <w:rsid w:val="0099517B"/>
    <w:rPr>
      <w:rFonts w:ascii="Calibri" w:eastAsiaTheme="minorHAnsi" w:hAnsi="Calibri" w:cstheme="minorBidi"/>
      <w:sz w:val="22"/>
      <w:szCs w:val="21"/>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23642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507082">
      <w:bodyDiv w:val="1"/>
      <w:marLeft w:val="0"/>
      <w:marRight w:val="0"/>
      <w:marTop w:val="0"/>
      <w:marBottom w:val="0"/>
      <w:divBdr>
        <w:top w:val="none" w:sz="0" w:space="0" w:color="auto"/>
        <w:left w:val="none" w:sz="0" w:space="0" w:color="auto"/>
        <w:bottom w:val="none" w:sz="0" w:space="0" w:color="auto"/>
        <w:right w:val="none" w:sz="0" w:space="0" w:color="auto"/>
      </w:divBdr>
    </w:div>
    <w:div w:id="459542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25</Pages>
  <Words>6807</Words>
  <Characters>38801</Characters>
  <Application>Microsoft Office Word</Application>
  <DocSecurity>0</DocSecurity>
  <Lines>323</Lines>
  <Paragraphs>91</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ICTV Code</vt:lpstr>
      <vt:lpstr>        The International Code of Virus Classification and Nomenclature (ICVCN)</vt:lpstr>
      <vt:lpstr>        October 2018</vt:lpstr>
      <vt:lpstr>        December 2020</vt:lpstr>
      <vt:lpstr>The Statutes of the ICTV</vt:lpstr>
      <vt:lpstr>    Complete ICTV Statutes (April 2020)</vt:lpstr>
    </vt:vector>
  </TitlesOfParts>
  <Company>Microsoft</Company>
  <LinksUpToDate>false</LinksUpToDate>
  <CharactersWithSpaces>45517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Kuhn, Jens (NIH/NIAID) [C]</cp:lastModifiedBy>
  <cp:revision>61</cp:revision>
  <dcterms:created xsi:type="dcterms:W3CDTF">2020-11-12T16:14:00Z</dcterms:created>
  <dcterms:modified xsi:type="dcterms:W3CDTF">2020-12-06T23:16:00Z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